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AEA" w:rsidRDefault="00B64AEA" w:rsidP="00343C7E">
      <w:pPr>
        <w:pStyle w:val="Heading2"/>
        <w:spacing w:after="240"/>
        <w:rPr>
          <w:rFonts w:ascii="Arial" w:hAnsi="Arial" w:cs="Arial"/>
        </w:rPr>
      </w:pPr>
      <w:bookmarkStart w:id="0" w:name="_Hlt449248975"/>
      <w:r w:rsidRPr="00097227">
        <w:rPr>
          <w:rFonts w:ascii="Arial" w:hAnsi="Arial" w:cs="Arial"/>
        </w:rPr>
        <w:t xml:space="preserve">School of </w:t>
      </w:r>
      <w:r w:rsidR="00D30B22">
        <w:rPr>
          <w:rFonts w:ascii="Arial" w:hAnsi="Arial" w:cs="Arial"/>
        </w:rPr>
        <w:t xml:space="preserve">Nursing and Midwifery Research </w:t>
      </w:r>
      <w:r w:rsidRPr="00097227">
        <w:rPr>
          <w:rFonts w:ascii="Arial" w:hAnsi="Arial" w:cs="Arial"/>
        </w:rPr>
        <w:t>Ethics Committee application form</w:t>
      </w:r>
    </w:p>
    <w:p w:rsidR="00D30B22" w:rsidRPr="00D30B22" w:rsidRDefault="00D30B22" w:rsidP="00D30B22">
      <w:pPr>
        <w:rPr>
          <w:color w:val="FF0000"/>
        </w:rPr>
      </w:pPr>
      <w:r w:rsidRPr="00D30B22">
        <w:rPr>
          <w:color w:val="FF0000"/>
        </w:rPr>
        <w:t xml:space="preserve">Important questions to answer before filling in this form: </w:t>
      </w:r>
    </w:p>
    <w:p w:rsidR="00D30B22" w:rsidRDefault="00D30B22" w:rsidP="00D30B22">
      <w:pPr>
        <w:pStyle w:val="ListParagraph"/>
        <w:numPr>
          <w:ilvl w:val="0"/>
          <w:numId w:val="58"/>
        </w:numPr>
        <w:rPr>
          <w:color w:val="FF0000"/>
        </w:rPr>
      </w:pPr>
      <w:r>
        <w:rPr>
          <w:color w:val="FF0000"/>
        </w:rPr>
        <w:t xml:space="preserve">Have you </w:t>
      </w:r>
      <w:r w:rsidRPr="00D30B22">
        <w:rPr>
          <w:color w:val="FF0000"/>
        </w:rPr>
        <w:t>checked that you are applying</w:t>
      </w:r>
      <w:r w:rsidR="009C4830" w:rsidRPr="00D30B22">
        <w:rPr>
          <w:color w:val="FF0000"/>
        </w:rPr>
        <w:t xml:space="preserve"> to the correct ethics committee</w:t>
      </w:r>
      <w:r w:rsidRPr="00D30B22">
        <w:rPr>
          <w:color w:val="FF0000"/>
        </w:rPr>
        <w:t>?</w:t>
      </w:r>
    </w:p>
    <w:p w:rsidR="009C4830" w:rsidRPr="00D30B22" w:rsidRDefault="00D30B22" w:rsidP="009C4830">
      <w:pPr>
        <w:pStyle w:val="ListParagraph"/>
        <w:numPr>
          <w:ilvl w:val="0"/>
          <w:numId w:val="58"/>
        </w:numPr>
        <w:rPr>
          <w:color w:val="FF0000"/>
        </w:rPr>
      </w:pPr>
      <w:r>
        <w:rPr>
          <w:color w:val="FF0000"/>
        </w:rPr>
        <w:t xml:space="preserve">Have you </w:t>
      </w:r>
      <w:r w:rsidR="009C4830" w:rsidRPr="00D30B22">
        <w:rPr>
          <w:color w:val="FF0000"/>
        </w:rPr>
        <w:t xml:space="preserve">checked that </w:t>
      </w:r>
      <w:r>
        <w:rPr>
          <w:color w:val="FF0000"/>
        </w:rPr>
        <w:t xml:space="preserve">you need to complete this </w:t>
      </w:r>
      <w:r w:rsidR="009C4830" w:rsidRPr="00D30B22">
        <w:rPr>
          <w:color w:val="FF0000"/>
        </w:rPr>
        <w:t xml:space="preserve">form </w:t>
      </w:r>
      <w:r>
        <w:rPr>
          <w:color w:val="FF0000"/>
        </w:rPr>
        <w:t xml:space="preserve">in its entirety </w:t>
      </w:r>
      <w:r w:rsidR="009C4830" w:rsidRPr="00D30B22">
        <w:rPr>
          <w:color w:val="FF0000"/>
        </w:rPr>
        <w:t>or just the shortened ve</w:t>
      </w:r>
      <w:r w:rsidR="00852A41">
        <w:rPr>
          <w:color w:val="FF0000"/>
        </w:rPr>
        <w:t>rsion which is needed for some C</w:t>
      </w:r>
      <w:r w:rsidR="009C4830" w:rsidRPr="00D30B22">
        <w:rPr>
          <w:color w:val="FF0000"/>
        </w:rPr>
        <w:t>hair approvals</w:t>
      </w:r>
      <w:r>
        <w:rPr>
          <w:color w:val="FF0000"/>
        </w:rPr>
        <w:t xml:space="preserve">? </w:t>
      </w:r>
      <w:r w:rsidR="009C4830" w:rsidRPr="00D30B22">
        <w:rPr>
          <w:color w:val="FF0000"/>
        </w:rPr>
        <w:t xml:space="preserve">  </w:t>
      </w:r>
    </w:p>
    <w:p w:rsidR="0025191E" w:rsidRPr="00097227" w:rsidRDefault="0025191E" w:rsidP="00FF104A">
      <w:pPr>
        <w:rPr>
          <w:rFonts w:ascii="Arial" w:hAnsi="Arial" w:cs="Arial"/>
          <w:b/>
        </w:rPr>
      </w:pPr>
      <w:r w:rsidRPr="00097227">
        <w:rPr>
          <w:rFonts w:ascii="Arial" w:hAnsi="Arial" w:cs="Arial"/>
          <w:b/>
        </w:rPr>
        <w:t>PLEASE NOTE THE FOLLOWING;</w:t>
      </w:r>
    </w:p>
    <w:p w:rsidR="0025191E" w:rsidRPr="00097227" w:rsidRDefault="0025191E" w:rsidP="009C4AB1">
      <w:pPr>
        <w:numPr>
          <w:ilvl w:val="0"/>
          <w:numId w:val="23"/>
        </w:numPr>
        <w:spacing w:after="0" w:line="240" w:lineRule="auto"/>
        <w:rPr>
          <w:rFonts w:ascii="Arial" w:hAnsi="Arial" w:cs="Arial"/>
          <w:b/>
        </w:rPr>
      </w:pPr>
      <w:r w:rsidRPr="00097227">
        <w:rPr>
          <w:rFonts w:ascii="Arial" w:hAnsi="Arial" w:cs="Arial"/>
          <w:b/>
          <w:u w:val="single"/>
        </w:rPr>
        <w:t>Incomplete and/or late</w:t>
      </w:r>
      <w:r w:rsidRPr="00097227">
        <w:rPr>
          <w:rFonts w:ascii="Arial" w:hAnsi="Arial" w:cs="Arial"/>
          <w:b/>
        </w:rPr>
        <w:t xml:space="preserve"> applications will not be processed and will be returned by post to the applicants.  </w:t>
      </w:r>
    </w:p>
    <w:p w:rsidR="0025191E" w:rsidRPr="00097227" w:rsidRDefault="0025191E" w:rsidP="009C4AB1">
      <w:pPr>
        <w:numPr>
          <w:ilvl w:val="0"/>
          <w:numId w:val="23"/>
        </w:numPr>
        <w:spacing w:after="0" w:line="240" w:lineRule="auto"/>
        <w:rPr>
          <w:rFonts w:ascii="Arial" w:hAnsi="Arial" w:cs="Arial"/>
          <w:b/>
        </w:rPr>
      </w:pPr>
      <w:r w:rsidRPr="00097227">
        <w:rPr>
          <w:rFonts w:ascii="Arial" w:hAnsi="Arial" w:cs="Arial"/>
          <w:b/>
        </w:rPr>
        <w:t xml:space="preserve">Forms </w:t>
      </w:r>
      <w:r w:rsidRPr="00097227">
        <w:rPr>
          <w:rFonts w:ascii="Arial" w:hAnsi="Arial" w:cs="Arial"/>
          <w:b/>
          <w:u w:val="thick"/>
        </w:rPr>
        <w:t>without the following signatures</w:t>
      </w:r>
      <w:r w:rsidRPr="00097227">
        <w:rPr>
          <w:rFonts w:ascii="Arial" w:hAnsi="Arial" w:cs="Arial"/>
          <w:b/>
        </w:rPr>
        <w:t xml:space="preserve"> will not be processed: Applicant(s) signature, Research Supervisor signature (applicable in student application), </w:t>
      </w:r>
      <w:r w:rsidRPr="00097227">
        <w:rPr>
          <w:rFonts w:ascii="Arial" w:hAnsi="Arial" w:cs="Arial"/>
          <w:b/>
          <w:u w:val="single"/>
        </w:rPr>
        <w:t>all researchers named on the form.</w:t>
      </w:r>
    </w:p>
    <w:p w:rsidR="0025191E" w:rsidRPr="00852A41" w:rsidRDefault="0025191E" w:rsidP="00FF104A">
      <w:pPr>
        <w:numPr>
          <w:ilvl w:val="0"/>
          <w:numId w:val="23"/>
        </w:numPr>
        <w:spacing w:after="0" w:line="240" w:lineRule="auto"/>
        <w:rPr>
          <w:rFonts w:ascii="Arial" w:hAnsi="Arial" w:cs="Arial"/>
          <w:b/>
        </w:rPr>
      </w:pPr>
      <w:r w:rsidRPr="00097227">
        <w:rPr>
          <w:rFonts w:ascii="Arial" w:hAnsi="Arial" w:cs="Arial"/>
          <w:b/>
        </w:rPr>
        <w:t xml:space="preserve">Forms </w:t>
      </w:r>
      <w:r w:rsidRPr="00097227">
        <w:rPr>
          <w:rFonts w:ascii="Arial" w:hAnsi="Arial" w:cs="Arial"/>
          <w:b/>
          <w:u w:val="thick"/>
        </w:rPr>
        <w:t xml:space="preserve">without the checklist completed </w:t>
      </w:r>
      <w:r w:rsidRPr="00097227">
        <w:rPr>
          <w:rFonts w:ascii="Arial" w:hAnsi="Arial" w:cs="Arial"/>
          <w:b/>
        </w:rPr>
        <w:t>will not be processed. (Please see checklist on next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19"/>
        <w:gridCol w:w="2546"/>
        <w:gridCol w:w="4756"/>
      </w:tblGrid>
      <w:tr w:rsidR="0025191E" w:rsidRPr="00097227" w:rsidTr="0025191E">
        <w:trPr>
          <w:cantSplit/>
        </w:trPr>
        <w:tc>
          <w:tcPr>
            <w:tcW w:w="5988" w:type="dxa"/>
            <w:gridSpan w:val="2"/>
          </w:tcPr>
          <w:p w:rsidR="0025191E" w:rsidRPr="00097227" w:rsidRDefault="00B8768D" w:rsidP="00FF104A">
            <w:pPr>
              <w:rPr>
                <w:rFonts w:ascii="Arial" w:hAnsi="Arial" w:cs="Arial"/>
                <w:b/>
              </w:rPr>
            </w:pPr>
            <w:r w:rsidRPr="00097227">
              <w:rPr>
                <w:rFonts w:ascii="Arial" w:hAnsi="Arial" w:cs="Arial"/>
                <w:b/>
              </w:rPr>
              <w:t>A</w:t>
            </w:r>
            <w:r w:rsidR="0025191E" w:rsidRPr="00097227">
              <w:rPr>
                <w:rFonts w:ascii="Arial" w:hAnsi="Arial" w:cs="Arial"/>
                <w:b/>
              </w:rPr>
              <w:t>pplicant NAME:</w:t>
            </w:r>
          </w:p>
        </w:tc>
        <w:tc>
          <w:tcPr>
            <w:tcW w:w="4859" w:type="dxa"/>
          </w:tcPr>
          <w:p w:rsidR="0025191E" w:rsidRPr="00097227" w:rsidRDefault="0025191E" w:rsidP="00FF104A">
            <w:pPr>
              <w:spacing w:after="0"/>
              <w:rPr>
                <w:rFonts w:ascii="Arial" w:hAnsi="Arial" w:cs="Arial"/>
                <w:b/>
                <w:caps/>
                <w:sz w:val="28"/>
              </w:rPr>
            </w:pPr>
          </w:p>
        </w:tc>
      </w:tr>
      <w:tr w:rsidR="0025191E" w:rsidRPr="00097227" w:rsidTr="00B64AEA">
        <w:trPr>
          <w:cantSplit/>
          <w:trHeight w:val="881"/>
        </w:trPr>
        <w:tc>
          <w:tcPr>
            <w:tcW w:w="5988" w:type="dxa"/>
            <w:gridSpan w:val="2"/>
          </w:tcPr>
          <w:p w:rsidR="0025191E" w:rsidRPr="00097227" w:rsidRDefault="00B64AEA" w:rsidP="00FF104A">
            <w:pPr>
              <w:rPr>
                <w:rFonts w:ascii="Arial" w:hAnsi="Arial" w:cs="Arial"/>
                <w:b/>
              </w:rPr>
            </w:pPr>
            <w:r w:rsidRPr="00097227">
              <w:rPr>
                <w:rFonts w:ascii="Arial" w:hAnsi="Arial" w:cs="Arial"/>
                <w:b/>
              </w:rPr>
              <w:t>Applicant</w:t>
            </w:r>
            <w:r w:rsidR="0025191E" w:rsidRPr="00097227">
              <w:rPr>
                <w:rFonts w:ascii="Arial" w:hAnsi="Arial" w:cs="Arial"/>
                <w:b/>
              </w:rPr>
              <w:t xml:space="preserve"> email address:</w:t>
            </w:r>
          </w:p>
          <w:p w:rsidR="0025191E" w:rsidRPr="00097227" w:rsidRDefault="0025191E" w:rsidP="00FF104A">
            <w:pPr>
              <w:rPr>
                <w:rFonts w:ascii="Arial" w:hAnsi="Arial" w:cs="Arial"/>
                <w:b/>
              </w:rPr>
            </w:pPr>
            <w:r w:rsidRPr="00097227">
              <w:rPr>
                <w:rFonts w:ascii="Arial" w:hAnsi="Arial" w:cs="Arial"/>
                <w:b/>
              </w:rPr>
              <w:t>Please ensure this is correct.  The decision will be sent to this email address</w:t>
            </w:r>
          </w:p>
        </w:tc>
        <w:tc>
          <w:tcPr>
            <w:tcW w:w="4859" w:type="dxa"/>
          </w:tcPr>
          <w:p w:rsidR="0025191E" w:rsidRPr="00097227" w:rsidRDefault="0025191E" w:rsidP="00FF104A">
            <w:pPr>
              <w:spacing w:after="0"/>
              <w:rPr>
                <w:rFonts w:ascii="Arial" w:hAnsi="Arial" w:cs="Arial"/>
                <w:b/>
                <w:caps/>
                <w:sz w:val="28"/>
              </w:rPr>
            </w:pPr>
          </w:p>
        </w:tc>
      </w:tr>
      <w:tr w:rsidR="0025191E" w:rsidRPr="00097227" w:rsidTr="0025191E">
        <w:trPr>
          <w:cantSplit/>
        </w:trPr>
        <w:tc>
          <w:tcPr>
            <w:tcW w:w="5988" w:type="dxa"/>
            <w:gridSpan w:val="2"/>
          </w:tcPr>
          <w:p w:rsidR="0025191E" w:rsidRPr="00097227" w:rsidRDefault="00B8768D" w:rsidP="00FF104A">
            <w:pPr>
              <w:rPr>
                <w:rFonts w:ascii="Arial" w:hAnsi="Arial" w:cs="Arial"/>
                <w:b/>
              </w:rPr>
            </w:pPr>
            <w:r w:rsidRPr="00097227">
              <w:rPr>
                <w:rFonts w:ascii="Arial" w:hAnsi="Arial" w:cs="Arial"/>
                <w:b/>
              </w:rPr>
              <w:t>S</w:t>
            </w:r>
            <w:r w:rsidR="0025191E" w:rsidRPr="00097227">
              <w:rPr>
                <w:rFonts w:ascii="Arial" w:hAnsi="Arial" w:cs="Arial"/>
                <w:b/>
              </w:rPr>
              <w:t>upervisor NAME:</w:t>
            </w:r>
          </w:p>
        </w:tc>
        <w:tc>
          <w:tcPr>
            <w:tcW w:w="4859" w:type="dxa"/>
          </w:tcPr>
          <w:p w:rsidR="0025191E" w:rsidRPr="00097227" w:rsidRDefault="0025191E" w:rsidP="00FF104A">
            <w:pPr>
              <w:spacing w:after="0"/>
              <w:rPr>
                <w:rFonts w:ascii="Arial" w:hAnsi="Arial" w:cs="Arial"/>
                <w:b/>
                <w:caps/>
                <w:sz w:val="28"/>
              </w:rPr>
            </w:pPr>
          </w:p>
        </w:tc>
      </w:tr>
      <w:tr w:rsidR="0025191E" w:rsidRPr="00097227" w:rsidTr="0025191E">
        <w:trPr>
          <w:cantSplit/>
        </w:trPr>
        <w:tc>
          <w:tcPr>
            <w:tcW w:w="5988" w:type="dxa"/>
            <w:gridSpan w:val="2"/>
          </w:tcPr>
          <w:p w:rsidR="0025191E" w:rsidRPr="00097227" w:rsidRDefault="00B8768D" w:rsidP="00FF104A">
            <w:pPr>
              <w:rPr>
                <w:rFonts w:ascii="Arial" w:hAnsi="Arial" w:cs="Arial"/>
                <w:b/>
              </w:rPr>
            </w:pPr>
            <w:r w:rsidRPr="00097227">
              <w:rPr>
                <w:rFonts w:ascii="Arial" w:hAnsi="Arial" w:cs="Arial"/>
                <w:b/>
              </w:rPr>
              <w:t>Supervisor</w:t>
            </w:r>
            <w:r w:rsidR="0025191E" w:rsidRPr="00097227">
              <w:rPr>
                <w:rFonts w:ascii="Arial" w:hAnsi="Arial" w:cs="Arial"/>
                <w:b/>
              </w:rPr>
              <w:t xml:space="preserve"> email address:</w:t>
            </w:r>
          </w:p>
          <w:p w:rsidR="0025191E" w:rsidRPr="00097227" w:rsidRDefault="0025191E" w:rsidP="00FF104A">
            <w:pPr>
              <w:rPr>
                <w:rFonts w:ascii="Arial" w:hAnsi="Arial" w:cs="Arial"/>
                <w:b/>
              </w:rPr>
            </w:pPr>
            <w:r w:rsidRPr="00097227">
              <w:rPr>
                <w:rFonts w:ascii="Arial" w:hAnsi="Arial" w:cs="Arial"/>
                <w:b/>
              </w:rPr>
              <w:t>Please ensure this is correct.  The decision will be sent to this email address</w:t>
            </w:r>
          </w:p>
        </w:tc>
        <w:tc>
          <w:tcPr>
            <w:tcW w:w="4859" w:type="dxa"/>
          </w:tcPr>
          <w:p w:rsidR="0025191E" w:rsidRPr="00097227" w:rsidRDefault="0025191E" w:rsidP="00FF104A">
            <w:pPr>
              <w:spacing w:after="0"/>
              <w:rPr>
                <w:rFonts w:ascii="Arial" w:hAnsi="Arial" w:cs="Arial"/>
                <w:b/>
                <w:caps/>
                <w:sz w:val="28"/>
              </w:rPr>
            </w:pPr>
          </w:p>
        </w:tc>
      </w:tr>
      <w:tr w:rsidR="0025191E" w:rsidRPr="00097227" w:rsidTr="0025191E">
        <w:trPr>
          <w:cantSplit/>
        </w:trPr>
        <w:tc>
          <w:tcPr>
            <w:tcW w:w="5988" w:type="dxa"/>
            <w:gridSpan w:val="2"/>
          </w:tcPr>
          <w:p w:rsidR="0025191E" w:rsidRPr="00097227" w:rsidRDefault="00B8768D" w:rsidP="00FF104A">
            <w:pPr>
              <w:rPr>
                <w:rFonts w:ascii="Arial" w:hAnsi="Arial" w:cs="Arial"/>
                <w:b/>
              </w:rPr>
            </w:pPr>
            <w:r w:rsidRPr="00097227">
              <w:rPr>
                <w:rFonts w:ascii="Arial" w:hAnsi="Arial" w:cs="Arial"/>
                <w:b/>
              </w:rPr>
              <w:t>St</w:t>
            </w:r>
            <w:r w:rsidR="0025191E" w:rsidRPr="00097227">
              <w:rPr>
                <w:rFonts w:ascii="Arial" w:hAnsi="Arial" w:cs="Arial"/>
                <w:b/>
              </w:rPr>
              <w:t xml:space="preserve">aff MEMBER </w:t>
            </w:r>
          </w:p>
        </w:tc>
        <w:tc>
          <w:tcPr>
            <w:tcW w:w="4859" w:type="dxa"/>
          </w:tcPr>
          <w:p w:rsidR="0025191E" w:rsidRPr="00097227" w:rsidRDefault="0025191E" w:rsidP="00FF104A">
            <w:pPr>
              <w:rPr>
                <w:rFonts w:ascii="Arial" w:hAnsi="Arial" w:cs="Arial"/>
              </w:rPr>
            </w:pPr>
            <w:r w:rsidRPr="00097227">
              <w:rPr>
                <w:rFonts w:ascii="Arial" w:hAnsi="Arial" w:cs="Arial"/>
              </w:rPr>
              <w:t xml:space="preserve">YES / NO     ID NUMBER </w:t>
            </w:r>
          </w:p>
        </w:tc>
      </w:tr>
      <w:tr w:rsidR="0025191E" w:rsidRPr="00097227" w:rsidTr="0025191E">
        <w:trPr>
          <w:cantSplit/>
        </w:trPr>
        <w:tc>
          <w:tcPr>
            <w:tcW w:w="5988" w:type="dxa"/>
            <w:gridSpan w:val="2"/>
          </w:tcPr>
          <w:p w:rsidR="0025191E" w:rsidRPr="00097227" w:rsidRDefault="0025191E" w:rsidP="00FF104A">
            <w:pPr>
              <w:rPr>
                <w:rFonts w:ascii="Arial" w:hAnsi="Arial" w:cs="Arial"/>
                <w:b/>
              </w:rPr>
            </w:pPr>
            <w:r w:rsidRPr="00097227">
              <w:rPr>
                <w:rFonts w:ascii="Arial" w:hAnsi="Arial" w:cs="Arial"/>
                <w:b/>
              </w:rPr>
              <w:t xml:space="preserve">STUDENT MEMBER </w:t>
            </w:r>
          </w:p>
        </w:tc>
        <w:tc>
          <w:tcPr>
            <w:tcW w:w="4859" w:type="dxa"/>
          </w:tcPr>
          <w:p w:rsidR="0025191E" w:rsidRPr="00097227" w:rsidRDefault="0025191E" w:rsidP="00FF104A">
            <w:pPr>
              <w:rPr>
                <w:rFonts w:ascii="Arial" w:hAnsi="Arial" w:cs="Arial"/>
              </w:rPr>
            </w:pPr>
            <w:r w:rsidRPr="00097227">
              <w:rPr>
                <w:rFonts w:ascii="Arial" w:hAnsi="Arial" w:cs="Arial"/>
              </w:rPr>
              <w:t xml:space="preserve">YES / NO     ID Number </w:t>
            </w:r>
          </w:p>
        </w:tc>
      </w:tr>
      <w:tr w:rsidR="00B8768D" w:rsidRPr="00097227" w:rsidTr="00852A41">
        <w:trPr>
          <w:cantSplit/>
          <w:trHeight w:val="1014"/>
        </w:trPr>
        <w:tc>
          <w:tcPr>
            <w:tcW w:w="10847" w:type="dxa"/>
            <w:gridSpan w:val="3"/>
          </w:tcPr>
          <w:p w:rsidR="00852A41" w:rsidRDefault="00B8768D" w:rsidP="00852A41">
            <w:pPr>
              <w:rPr>
                <w:rFonts w:ascii="Arial" w:hAnsi="Arial" w:cs="Arial"/>
                <w:b/>
              </w:rPr>
            </w:pPr>
            <w:r w:rsidRPr="00097227">
              <w:rPr>
                <w:rFonts w:ascii="Arial" w:hAnsi="Arial" w:cs="Arial"/>
                <w:b/>
              </w:rPr>
              <w:t>Working title of proposed study:</w:t>
            </w:r>
          </w:p>
          <w:p w:rsidR="00B8768D" w:rsidRPr="00852A41" w:rsidRDefault="00D30B22" w:rsidP="00852A41">
            <w:pPr>
              <w:rPr>
                <w:rFonts w:ascii="Arial" w:hAnsi="Arial" w:cs="Arial"/>
                <w:b/>
              </w:rPr>
            </w:pPr>
            <w:r w:rsidRPr="00852A41">
              <w:rPr>
                <w:rFonts w:ascii="Arial" w:hAnsi="Arial" w:cs="Arial"/>
                <w:b/>
                <w:color w:val="FF0000"/>
                <w:sz w:val="24"/>
              </w:rPr>
              <w:t>Please ensure to</w:t>
            </w:r>
            <w:r w:rsidR="00876E52" w:rsidRPr="00852A41">
              <w:rPr>
                <w:rFonts w:ascii="Arial" w:hAnsi="Arial" w:cs="Arial"/>
                <w:b/>
                <w:color w:val="FF0000"/>
                <w:sz w:val="24"/>
              </w:rPr>
              <w:t xml:space="preserve"> </w:t>
            </w:r>
            <w:r w:rsidR="00852A41" w:rsidRPr="00852A41">
              <w:rPr>
                <w:rFonts w:ascii="Arial" w:hAnsi="Arial" w:cs="Arial"/>
                <w:b/>
                <w:color w:val="FF0000"/>
                <w:sz w:val="24"/>
              </w:rPr>
              <w:t xml:space="preserve">use the same working title of your study </w:t>
            </w:r>
            <w:r w:rsidR="00876E52" w:rsidRPr="00852A41">
              <w:rPr>
                <w:rFonts w:ascii="Arial" w:hAnsi="Arial" w:cs="Arial"/>
                <w:b/>
                <w:color w:val="FF0000"/>
                <w:sz w:val="24"/>
              </w:rPr>
              <w:t xml:space="preserve">throughout the document and appendices </w:t>
            </w:r>
          </w:p>
        </w:tc>
      </w:tr>
      <w:tr w:rsidR="0025191E" w:rsidRPr="00097227" w:rsidTr="00B8768D">
        <w:trPr>
          <w:cantSplit/>
        </w:trPr>
        <w:tc>
          <w:tcPr>
            <w:tcW w:w="3369" w:type="dxa"/>
          </w:tcPr>
          <w:p w:rsidR="0025191E" w:rsidRPr="00097227" w:rsidRDefault="0025191E" w:rsidP="00FF104A">
            <w:pPr>
              <w:rPr>
                <w:rFonts w:ascii="Arial" w:hAnsi="Arial" w:cs="Arial"/>
                <w:b/>
              </w:rPr>
            </w:pPr>
            <w:r w:rsidRPr="00097227">
              <w:rPr>
                <w:rFonts w:ascii="Arial" w:hAnsi="Arial" w:cs="Arial"/>
                <w:b/>
              </w:rPr>
              <w:t xml:space="preserve">TO BE REVIEWED AT WHICH ETHICS COMMITTEE MEETING? please provide month of meeting. </w:t>
            </w:r>
          </w:p>
        </w:tc>
        <w:tc>
          <w:tcPr>
            <w:tcW w:w="7478" w:type="dxa"/>
            <w:gridSpan w:val="2"/>
          </w:tcPr>
          <w:p w:rsidR="0025191E" w:rsidRPr="00097227" w:rsidRDefault="0025191E" w:rsidP="00FF104A">
            <w:pPr>
              <w:pStyle w:val="Heading1"/>
              <w:spacing w:before="0"/>
              <w:rPr>
                <w:rFonts w:ascii="Arial" w:hAnsi="Arial" w:cs="Arial"/>
              </w:rPr>
            </w:pPr>
          </w:p>
        </w:tc>
      </w:tr>
      <w:tr w:rsidR="0025191E" w:rsidRPr="00097227" w:rsidTr="00B8768D">
        <w:trPr>
          <w:cantSplit/>
          <w:trHeight w:val="2110"/>
        </w:trPr>
        <w:tc>
          <w:tcPr>
            <w:tcW w:w="3369" w:type="dxa"/>
          </w:tcPr>
          <w:p w:rsidR="0025191E" w:rsidRPr="00097227" w:rsidRDefault="0025191E" w:rsidP="00FF104A">
            <w:pPr>
              <w:rPr>
                <w:rFonts w:ascii="Arial" w:hAnsi="Arial" w:cs="Arial"/>
                <w:b/>
                <w:sz w:val="24"/>
                <w:szCs w:val="24"/>
              </w:rPr>
            </w:pPr>
            <w:r w:rsidRPr="00097227">
              <w:rPr>
                <w:rFonts w:ascii="Arial" w:hAnsi="Arial" w:cs="Arial"/>
                <w:b/>
                <w:sz w:val="24"/>
                <w:szCs w:val="24"/>
              </w:rPr>
              <w:t>PLEASE IDENTIFY WHICH OF THE FOLLOWING APPLIES:</w:t>
            </w:r>
          </w:p>
        </w:tc>
        <w:tc>
          <w:tcPr>
            <w:tcW w:w="7478" w:type="dxa"/>
            <w:gridSpan w:val="2"/>
          </w:tcPr>
          <w:p w:rsidR="0025191E" w:rsidRPr="00097227" w:rsidRDefault="00123266" w:rsidP="00FF104A">
            <w:pPr>
              <w:rPr>
                <w:rFonts w:ascii="Arial" w:hAnsi="Arial" w:cs="Arial"/>
                <w:caps/>
                <w:sz w:val="24"/>
                <w:szCs w:val="24"/>
              </w:rPr>
            </w:pPr>
            <w:r>
              <w:rPr>
                <w:rFonts w:ascii="Arial" w:hAnsi="Arial" w:cs="Arial"/>
                <w:noProof/>
                <w:sz w:val="24"/>
                <w:szCs w:val="24"/>
                <w:lang w:eastAsia="en-IE"/>
              </w:rPr>
              <mc:AlternateContent>
                <mc:Choice Requires="wps">
                  <w:drawing>
                    <wp:anchor distT="0" distB="0" distL="114300" distR="114300" simplePos="0" relativeHeight="251660288" behindDoc="0" locked="0" layoutInCell="1" allowOverlap="1" wp14:anchorId="4AC7DD19" wp14:editId="7079ECC8">
                      <wp:simplePos x="0" y="0"/>
                      <wp:positionH relativeFrom="column">
                        <wp:posOffset>4171950</wp:posOffset>
                      </wp:positionH>
                      <wp:positionV relativeFrom="paragraph">
                        <wp:posOffset>3810</wp:posOffset>
                      </wp:positionV>
                      <wp:extent cx="241935" cy="156210"/>
                      <wp:effectExtent l="0" t="0" r="24765"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1562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E64A7A" id="Rectangle 3" o:spid="_x0000_s1026" style="position:absolute;margin-left:328.5pt;margin-top:.3pt;width:19.05pt;height:1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"/>
                  </w:pict>
                </mc:Fallback>
              </mc:AlternateContent>
            </w:r>
            <w:r w:rsidR="0025191E" w:rsidRPr="00097227">
              <w:rPr>
                <w:rFonts w:ascii="Arial" w:hAnsi="Arial" w:cs="Arial"/>
                <w:sz w:val="24"/>
                <w:szCs w:val="24"/>
              </w:rPr>
              <w:t xml:space="preserve">AN ELEMENT OF A TAUGHT            POST -GRADUATE </w:t>
            </w:r>
            <w:r w:rsidR="00B8768D" w:rsidRPr="00097227">
              <w:rPr>
                <w:rFonts w:ascii="Arial" w:hAnsi="Arial" w:cs="Arial"/>
                <w:sz w:val="24"/>
                <w:szCs w:val="24"/>
              </w:rPr>
              <w:t xml:space="preserve"> </w:t>
            </w:r>
            <w:r w:rsidR="0025191E" w:rsidRPr="00097227">
              <w:rPr>
                <w:rFonts w:ascii="Arial" w:hAnsi="Arial" w:cs="Arial"/>
                <w:sz w:val="24"/>
                <w:szCs w:val="24"/>
              </w:rPr>
              <w:t xml:space="preserve">     COURSE</w:t>
            </w:r>
          </w:p>
          <w:p w:rsidR="0025191E" w:rsidRPr="00097227" w:rsidRDefault="00123266" w:rsidP="00FF104A">
            <w:pPr>
              <w:rPr>
                <w:rFonts w:ascii="Arial" w:hAnsi="Arial" w:cs="Arial"/>
                <w:caps/>
                <w:sz w:val="24"/>
                <w:szCs w:val="24"/>
              </w:rPr>
            </w:pPr>
            <w:r>
              <w:rPr>
                <w:rFonts w:ascii="Arial" w:hAnsi="Arial" w:cs="Arial"/>
                <w:noProof/>
                <w:sz w:val="24"/>
                <w:szCs w:val="24"/>
                <w:lang w:eastAsia="en-IE"/>
              </w:rPr>
              <mc:AlternateContent>
                <mc:Choice Requires="wps">
                  <w:drawing>
                    <wp:anchor distT="0" distB="0" distL="114300" distR="114300" simplePos="0" relativeHeight="251661312" behindDoc="0" locked="0" layoutInCell="1" allowOverlap="1" wp14:anchorId="107DB9A8" wp14:editId="42482564">
                      <wp:simplePos x="0" y="0"/>
                      <wp:positionH relativeFrom="column">
                        <wp:posOffset>4171950</wp:posOffset>
                      </wp:positionH>
                      <wp:positionV relativeFrom="paragraph">
                        <wp:posOffset>33655</wp:posOffset>
                      </wp:positionV>
                      <wp:extent cx="241935" cy="171450"/>
                      <wp:effectExtent l="0" t="0" r="24765" b="2349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1714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09BFBA" id="Rectangle 5" o:spid="_x0000_s1026" style="position:absolute;margin-left:328.5pt;margin-top:2.65pt;width:19.0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"/>
                  </w:pict>
                </mc:Fallback>
              </mc:AlternateContent>
            </w:r>
            <w:r w:rsidR="0025191E" w:rsidRPr="00097227">
              <w:rPr>
                <w:rFonts w:ascii="Arial" w:hAnsi="Arial" w:cs="Arial"/>
                <w:sz w:val="24"/>
                <w:szCs w:val="24"/>
              </w:rPr>
              <w:t>A FULL TIME POST-GRADUATE RESEARCH PROJECT</w:t>
            </w:r>
          </w:p>
          <w:p w:rsidR="0025191E" w:rsidRPr="00097227" w:rsidRDefault="00123266" w:rsidP="00FF104A">
            <w:pPr>
              <w:rPr>
                <w:rFonts w:ascii="Arial" w:hAnsi="Arial" w:cs="Arial"/>
                <w:caps/>
                <w:sz w:val="24"/>
                <w:szCs w:val="24"/>
              </w:rPr>
            </w:pPr>
            <w:r>
              <w:rPr>
                <w:rFonts w:ascii="Arial" w:hAnsi="Arial" w:cs="Arial"/>
                <w:caps/>
                <w:noProof/>
                <w:sz w:val="24"/>
                <w:szCs w:val="24"/>
                <w:lang w:eastAsia="en-IE"/>
              </w:rPr>
              <mc:AlternateContent>
                <mc:Choice Requires="wps">
                  <w:drawing>
                    <wp:anchor distT="0" distB="0" distL="114300" distR="114300" simplePos="0" relativeHeight="251662336" behindDoc="0" locked="0" layoutInCell="1" allowOverlap="1" wp14:anchorId="64CF527B" wp14:editId="009C1AC5">
                      <wp:simplePos x="0" y="0"/>
                      <wp:positionH relativeFrom="column">
                        <wp:posOffset>4171950</wp:posOffset>
                      </wp:positionH>
                      <wp:positionV relativeFrom="paragraph">
                        <wp:posOffset>82550</wp:posOffset>
                      </wp:positionV>
                      <wp:extent cx="241935" cy="161290"/>
                      <wp:effectExtent l="0" t="0" r="24765" b="1016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1935" cy="1612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E0AF1" id="Rectangle 6" o:spid="_x0000_s1026" style="position:absolute;margin-left:328.5pt;margin-top:6.5pt;width:19.05pt;height:1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"/>
                  </w:pict>
                </mc:Fallback>
              </mc:AlternateContent>
            </w:r>
            <w:r w:rsidR="0025191E" w:rsidRPr="00097227">
              <w:rPr>
                <w:rFonts w:ascii="Arial" w:hAnsi="Arial" w:cs="Arial"/>
                <w:caps/>
                <w:sz w:val="24"/>
                <w:szCs w:val="24"/>
              </w:rPr>
              <w:t xml:space="preserve">STAFF RESEARCH PROJECTS                                </w:t>
            </w:r>
          </w:p>
        </w:tc>
      </w:tr>
    </w:tbl>
    <w:p w:rsidR="00852A41" w:rsidRDefault="00876E52" w:rsidP="00852A41">
      <w:pPr>
        <w:jc w:val="center"/>
        <w:rPr>
          <w:rFonts w:ascii="Arial" w:hAnsi="Arial" w:cs="Arial"/>
          <w:b/>
          <w:caps/>
          <w:color w:val="FF0000"/>
          <w:sz w:val="24"/>
        </w:rPr>
      </w:pPr>
      <w:r w:rsidRPr="00852A41">
        <w:rPr>
          <w:rFonts w:ascii="Arial" w:hAnsi="Arial" w:cs="Arial"/>
          <w:b/>
          <w:caps/>
          <w:color w:val="FF0000"/>
          <w:sz w:val="24"/>
        </w:rPr>
        <w:t xml:space="preserve">MAKE SURE YOU FILL IN ALL THESE sections </w:t>
      </w:r>
    </w:p>
    <w:p w:rsidR="008D22AF" w:rsidRPr="00097227" w:rsidRDefault="00EB44B2" w:rsidP="00FF104A">
      <w:pPr>
        <w:jc w:val="center"/>
        <w:rPr>
          <w:rFonts w:ascii="Arial" w:hAnsi="Arial" w:cs="Arial"/>
          <w:b/>
          <w:caps/>
          <w:color w:val="000000"/>
          <w:sz w:val="28"/>
        </w:rPr>
      </w:pPr>
      <w:r w:rsidRPr="00852A41">
        <w:rPr>
          <w:rFonts w:ascii="Arial" w:hAnsi="Arial" w:cs="Arial"/>
          <w:b/>
          <w:caps/>
          <w:color w:val="FF0000"/>
          <w:sz w:val="24"/>
        </w:rPr>
        <w:t xml:space="preserve">do not skip any questions in the form </w:t>
      </w:r>
      <w:r w:rsidR="008D22AF" w:rsidRPr="00097227">
        <w:rPr>
          <w:rFonts w:ascii="Arial" w:hAnsi="Arial" w:cs="Arial"/>
          <w:b/>
          <w:caps/>
          <w:color w:val="000000"/>
          <w:sz w:val="28"/>
        </w:rPr>
        <w:br w:type="page"/>
      </w:r>
      <w:r w:rsidR="008D22AF" w:rsidRPr="00097227">
        <w:rPr>
          <w:rFonts w:ascii="Arial" w:hAnsi="Arial" w:cs="Arial"/>
          <w:b/>
          <w:caps/>
          <w:color w:val="000000"/>
          <w:sz w:val="28"/>
        </w:rPr>
        <w:lastRenderedPageBreak/>
        <w:t>School of Nursing and midwifery</w:t>
      </w:r>
      <w:r w:rsidR="00B8768D" w:rsidRPr="00097227">
        <w:rPr>
          <w:rFonts w:ascii="Arial" w:hAnsi="Arial" w:cs="Arial"/>
          <w:b/>
          <w:caps/>
          <w:color w:val="000000"/>
          <w:sz w:val="28"/>
        </w:rPr>
        <w:t xml:space="preserve"> </w:t>
      </w:r>
      <w:r w:rsidR="00773D82">
        <w:rPr>
          <w:rFonts w:ascii="Arial" w:hAnsi="Arial" w:cs="Arial"/>
          <w:b/>
          <w:caps/>
          <w:sz w:val="28"/>
        </w:rPr>
        <w:t xml:space="preserve">research ethics </w:t>
      </w:r>
      <w:r w:rsidR="008D22AF" w:rsidRPr="00097227">
        <w:rPr>
          <w:rFonts w:ascii="Arial" w:hAnsi="Arial" w:cs="Arial"/>
          <w:b/>
          <w:caps/>
          <w:color w:val="000000"/>
          <w:sz w:val="28"/>
        </w:rPr>
        <w:t>committee</w:t>
      </w:r>
    </w:p>
    <w:p w:rsidR="008D22AF" w:rsidRPr="00097227" w:rsidRDefault="008D22AF" w:rsidP="00FF104A">
      <w:pPr>
        <w:jc w:val="center"/>
        <w:rPr>
          <w:rFonts w:ascii="Arial" w:hAnsi="Arial" w:cs="Arial"/>
          <w:b/>
          <w:caps/>
          <w:color w:val="000000"/>
          <w:sz w:val="28"/>
        </w:rPr>
      </w:pPr>
      <w:r w:rsidRPr="00097227">
        <w:rPr>
          <w:rFonts w:ascii="Arial" w:hAnsi="Arial" w:cs="Arial"/>
          <w:b/>
          <w:caps/>
          <w:color w:val="000000"/>
          <w:sz w:val="28"/>
        </w:rPr>
        <w:t xml:space="preserve"> </w:t>
      </w:r>
      <w:r w:rsidR="0025191E" w:rsidRPr="00097227">
        <w:rPr>
          <w:rFonts w:ascii="Arial" w:hAnsi="Arial" w:cs="Arial"/>
          <w:b/>
          <w:caps/>
          <w:color w:val="000000"/>
          <w:sz w:val="28"/>
        </w:rPr>
        <w:t>application FORM</w:t>
      </w:r>
      <w:r w:rsidRPr="00097227">
        <w:rPr>
          <w:rFonts w:ascii="Arial" w:hAnsi="Arial" w:cs="Arial"/>
          <w:b/>
          <w:caps/>
          <w:color w:val="000000"/>
          <w:sz w:val="28"/>
        </w:rPr>
        <w:t xml:space="preserve"> </w:t>
      </w:r>
    </w:p>
    <w:p w:rsidR="0025191E" w:rsidRPr="00097227" w:rsidRDefault="0025191E" w:rsidP="00FF104A">
      <w:pPr>
        <w:rPr>
          <w:rFonts w:ascii="Arial" w:hAnsi="Arial" w:cs="Arial"/>
          <w:b/>
          <w:sz w:val="28"/>
          <w:u w:val="single"/>
        </w:rPr>
      </w:pPr>
    </w:p>
    <w:p w:rsidR="0025191E" w:rsidRPr="00097227" w:rsidRDefault="0025191E" w:rsidP="00FF104A">
      <w:pPr>
        <w:pStyle w:val="Heading8"/>
        <w:rPr>
          <w:rFonts w:ascii="Arial" w:hAnsi="Arial" w:cs="Arial"/>
        </w:rPr>
      </w:pPr>
      <w:r w:rsidRPr="00097227">
        <w:rPr>
          <w:rFonts w:ascii="Arial" w:hAnsi="Arial" w:cs="Arial"/>
        </w:rPr>
        <w:t xml:space="preserve">RESEARCH APPLICATION INDEX </w:t>
      </w:r>
    </w:p>
    <w:p w:rsidR="0025191E" w:rsidRPr="00097227" w:rsidRDefault="0025191E" w:rsidP="00FF104A">
      <w:pPr>
        <w:rPr>
          <w:rFonts w:ascii="Arial" w:hAnsi="Arial" w:cs="Arial"/>
          <w:b/>
          <w:u w:val="single"/>
        </w:rPr>
      </w:pPr>
    </w:p>
    <w:p w:rsidR="0025191E" w:rsidRPr="00097227" w:rsidRDefault="0025191E" w:rsidP="00FF104A">
      <w:pPr>
        <w:rPr>
          <w:rFonts w:ascii="Arial" w:hAnsi="Arial" w:cs="Arial"/>
          <w:b/>
        </w:rPr>
      </w:pPr>
      <w:r w:rsidRPr="00097227">
        <w:rPr>
          <w:rFonts w:ascii="Arial" w:hAnsi="Arial" w:cs="Arial"/>
          <w:b/>
          <w:u w:val="single"/>
        </w:rPr>
        <w:t>Section 1</w:t>
      </w:r>
      <w:r w:rsidRPr="00097227">
        <w:rPr>
          <w:rFonts w:ascii="Arial" w:hAnsi="Arial" w:cs="Arial"/>
          <w:b/>
        </w:rPr>
        <w:t>: Applicants Details</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2</w:t>
      </w:r>
      <w:r w:rsidRPr="00097227">
        <w:rPr>
          <w:rFonts w:ascii="Arial" w:hAnsi="Arial" w:cs="Arial"/>
          <w:b/>
        </w:rPr>
        <w:t>: Details of Research Study and Participant Selection</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3</w:t>
      </w:r>
      <w:r w:rsidRPr="00097227">
        <w:rPr>
          <w:rFonts w:ascii="Arial" w:hAnsi="Arial" w:cs="Arial"/>
          <w:b/>
        </w:rPr>
        <w:t>: Consent and Confidentiality (incl. Data protection)</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4</w:t>
      </w:r>
      <w:r w:rsidRPr="00097227">
        <w:rPr>
          <w:rFonts w:ascii="Arial" w:hAnsi="Arial" w:cs="Arial"/>
          <w:b/>
        </w:rPr>
        <w:t>: Risk, Benefit and Harm</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5</w:t>
      </w:r>
      <w:r w:rsidRPr="00097227">
        <w:rPr>
          <w:rFonts w:ascii="Arial" w:hAnsi="Arial" w:cs="Arial"/>
          <w:b/>
        </w:rPr>
        <w:t>: Funding and Payment</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6</w:t>
      </w:r>
      <w:r w:rsidRPr="00097227">
        <w:rPr>
          <w:rFonts w:ascii="Arial" w:hAnsi="Arial" w:cs="Arial"/>
          <w:b/>
        </w:rPr>
        <w:t>: Ethical Approval from Other Committees</w:t>
      </w:r>
    </w:p>
    <w:p w:rsidR="0025191E" w:rsidRPr="00097227" w:rsidRDefault="0025191E" w:rsidP="00FF104A">
      <w:pPr>
        <w:rPr>
          <w:rFonts w:ascii="Arial" w:hAnsi="Arial" w:cs="Arial"/>
          <w:b/>
        </w:rPr>
      </w:pPr>
    </w:p>
    <w:p w:rsidR="0025191E" w:rsidRPr="00097227" w:rsidRDefault="0025191E" w:rsidP="00FF104A">
      <w:pPr>
        <w:rPr>
          <w:rFonts w:ascii="Arial" w:hAnsi="Arial" w:cs="Arial"/>
          <w:b/>
        </w:rPr>
      </w:pPr>
      <w:r w:rsidRPr="00097227">
        <w:rPr>
          <w:rFonts w:ascii="Arial" w:hAnsi="Arial" w:cs="Arial"/>
          <w:b/>
          <w:u w:val="single"/>
        </w:rPr>
        <w:t>Section 7</w:t>
      </w:r>
      <w:r w:rsidRPr="00097227">
        <w:rPr>
          <w:rFonts w:ascii="Arial" w:hAnsi="Arial" w:cs="Arial"/>
          <w:b/>
        </w:rPr>
        <w:t>: Declaration of Approval and Signatures</w:t>
      </w:r>
    </w:p>
    <w:p w:rsidR="0025191E" w:rsidRPr="00097227" w:rsidRDefault="0025191E" w:rsidP="00FF104A">
      <w:pPr>
        <w:jc w:val="center"/>
        <w:rPr>
          <w:rFonts w:ascii="Arial" w:hAnsi="Arial" w:cs="Arial"/>
          <w:b/>
          <w:color w:val="000000"/>
          <w:sz w:val="28"/>
        </w:rPr>
      </w:pPr>
    </w:p>
    <w:p w:rsidR="0025191E" w:rsidRPr="00097227" w:rsidRDefault="0025191E" w:rsidP="00FF104A">
      <w:pPr>
        <w:jc w:val="center"/>
        <w:rPr>
          <w:rFonts w:ascii="Arial" w:hAnsi="Arial" w:cs="Arial"/>
          <w:b/>
          <w:color w:val="000000"/>
          <w:sz w:val="28"/>
        </w:rPr>
      </w:pPr>
      <w:r w:rsidRPr="00097227">
        <w:rPr>
          <w:rFonts w:ascii="Arial" w:hAnsi="Arial" w:cs="Arial"/>
          <w:b/>
          <w:color w:val="000000"/>
          <w:sz w:val="28"/>
        </w:rPr>
        <w:t xml:space="preserve">Please complete the application form and return </w:t>
      </w:r>
      <w:r w:rsidRPr="00097227">
        <w:rPr>
          <w:rFonts w:ascii="Arial" w:hAnsi="Arial" w:cs="Arial"/>
          <w:b/>
          <w:color w:val="000000"/>
          <w:sz w:val="28"/>
          <w:u w:val="single"/>
        </w:rPr>
        <w:t>one signed hard copy</w:t>
      </w:r>
      <w:r w:rsidRPr="00097227">
        <w:rPr>
          <w:rFonts w:ascii="Arial" w:hAnsi="Arial" w:cs="Arial"/>
          <w:b/>
          <w:color w:val="000000"/>
          <w:sz w:val="28"/>
        </w:rPr>
        <w:t xml:space="preserve"> to</w:t>
      </w:r>
    </w:p>
    <w:p w:rsidR="0025191E" w:rsidRPr="00097227" w:rsidRDefault="00852A41" w:rsidP="00FF104A">
      <w:pPr>
        <w:rPr>
          <w:rFonts w:ascii="Arial" w:hAnsi="Arial" w:cs="Arial"/>
          <w:b/>
          <w:color w:val="000000"/>
          <w:sz w:val="28"/>
        </w:rPr>
      </w:pPr>
      <w:r>
        <w:rPr>
          <w:rFonts w:ascii="Arial" w:hAnsi="Arial" w:cs="Arial"/>
          <w:b/>
          <w:color w:val="000000"/>
          <w:sz w:val="28"/>
        </w:rPr>
        <w:t>Mrs Caroline Rooney</w:t>
      </w:r>
      <w:r w:rsidR="00B8768D" w:rsidRPr="00097227">
        <w:rPr>
          <w:rFonts w:ascii="Arial" w:hAnsi="Arial" w:cs="Arial"/>
          <w:b/>
          <w:color w:val="000000"/>
          <w:sz w:val="28"/>
          <w:szCs w:val="28"/>
        </w:rPr>
        <w:t>, School</w:t>
      </w:r>
      <w:r w:rsidR="008D22AF" w:rsidRPr="00097227">
        <w:rPr>
          <w:rFonts w:ascii="Arial" w:hAnsi="Arial" w:cs="Arial"/>
          <w:b/>
          <w:color w:val="000000"/>
          <w:sz w:val="28"/>
          <w:szCs w:val="28"/>
        </w:rPr>
        <w:t xml:space="preserve"> of Nursing and Midwifery, </w:t>
      </w:r>
      <w:r w:rsidR="008D22AF" w:rsidRPr="00097227">
        <w:rPr>
          <w:rFonts w:ascii="Arial" w:hAnsi="Arial" w:cs="Arial"/>
          <w:b/>
          <w:noProof/>
          <w:sz w:val="28"/>
          <w:szCs w:val="28"/>
          <w:lang w:eastAsia="en-IE"/>
        </w:rPr>
        <w:t>Trinity College</w:t>
      </w:r>
      <w:r>
        <w:rPr>
          <w:rFonts w:ascii="Arial" w:hAnsi="Arial" w:cs="Arial"/>
          <w:b/>
          <w:noProof/>
          <w:sz w:val="28"/>
          <w:szCs w:val="28"/>
          <w:lang w:eastAsia="en-IE"/>
        </w:rPr>
        <w:t xml:space="preserve"> Dublin</w:t>
      </w:r>
      <w:r w:rsidR="008D22AF" w:rsidRPr="00097227">
        <w:rPr>
          <w:rFonts w:ascii="Arial" w:hAnsi="Arial" w:cs="Arial"/>
          <w:b/>
          <w:noProof/>
          <w:sz w:val="28"/>
          <w:szCs w:val="28"/>
          <w:lang w:eastAsia="en-IE"/>
        </w:rPr>
        <w:t xml:space="preserve">, </w:t>
      </w:r>
      <w:r>
        <w:rPr>
          <w:rFonts w:ascii="Arial" w:hAnsi="Arial" w:cs="Arial"/>
          <w:b/>
          <w:noProof/>
          <w:sz w:val="28"/>
          <w:szCs w:val="28"/>
          <w:lang w:eastAsia="en-IE"/>
        </w:rPr>
        <w:t xml:space="preserve">24 </w:t>
      </w:r>
      <w:r w:rsidR="008D22AF" w:rsidRPr="00097227">
        <w:rPr>
          <w:rFonts w:ascii="Arial" w:hAnsi="Arial" w:cs="Arial"/>
          <w:b/>
          <w:color w:val="000000"/>
          <w:sz w:val="28"/>
          <w:szCs w:val="28"/>
        </w:rPr>
        <w:t xml:space="preserve">D’Olier St., </w:t>
      </w:r>
      <w:r>
        <w:rPr>
          <w:rFonts w:ascii="Arial" w:hAnsi="Arial" w:cs="Arial"/>
          <w:b/>
          <w:noProof/>
          <w:sz w:val="28"/>
          <w:szCs w:val="28"/>
          <w:lang w:eastAsia="en-IE"/>
        </w:rPr>
        <w:t>Dublin</w:t>
      </w:r>
      <w:r w:rsidR="008D22AF" w:rsidRPr="00097227">
        <w:rPr>
          <w:rFonts w:ascii="Arial" w:hAnsi="Arial" w:cs="Arial"/>
          <w:b/>
          <w:color w:val="000000"/>
          <w:sz w:val="28"/>
          <w:szCs w:val="28"/>
        </w:rPr>
        <w:t xml:space="preserve"> </w:t>
      </w:r>
      <w:r w:rsidR="0025191E" w:rsidRPr="00097227">
        <w:rPr>
          <w:rFonts w:ascii="Arial" w:hAnsi="Arial" w:cs="Arial"/>
          <w:b/>
          <w:noProof/>
          <w:sz w:val="28"/>
          <w:szCs w:val="28"/>
          <w:lang w:eastAsia="en-IE"/>
        </w:rPr>
        <w:t>2.</w:t>
      </w:r>
      <w:r w:rsidR="0025191E" w:rsidRPr="00097227">
        <w:rPr>
          <w:rFonts w:ascii="Arial" w:hAnsi="Arial" w:cs="Arial"/>
          <w:b/>
          <w:color w:val="000000"/>
          <w:sz w:val="28"/>
        </w:rPr>
        <w:t xml:space="preserve">  When collating please </w:t>
      </w:r>
      <w:r w:rsidR="0025191E" w:rsidRPr="00097227">
        <w:rPr>
          <w:rFonts w:ascii="Arial" w:hAnsi="Arial" w:cs="Arial"/>
          <w:b/>
          <w:color w:val="000000"/>
          <w:sz w:val="28"/>
          <w:szCs w:val="28"/>
          <w:u w:val="thick"/>
        </w:rPr>
        <w:t>staple documents</w:t>
      </w:r>
    </w:p>
    <w:p w:rsidR="0025191E" w:rsidRPr="00097227" w:rsidRDefault="0025191E" w:rsidP="00FF104A">
      <w:pPr>
        <w:jc w:val="center"/>
        <w:rPr>
          <w:rFonts w:ascii="Arial" w:hAnsi="Arial" w:cs="Arial"/>
          <w:b/>
          <w:color w:val="000000"/>
          <w:sz w:val="28"/>
        </w:rPr>
      </w:pPr>
      <w:r w:rsidRPr="00097227">
        <w:rPr>
          <w:rFonts w:ascii="Arial" w:hAnsi="Arial" w:cs="Arial"/>
          <w:b/>
          <w:color w:val="000000"/>
          <w:sz w:val="28"/>
        </w:rPr>
        <w:t xml:space="preserve">Please also email your application in full to </w:t>
      </w:r>
      <w:r w:rsidR="00852A41">
        <w:rPr>
          <w:rFonts w:ascii="Arial" w:hAnsi="Arial" w:cs="Arial"/>
          <w:b/>
          <w:color w:val="000000"/>
          <w:sz w:val="28"/>
        </w:rPr>
        <w:t>caroline.rooney@tcd.ie</w:t>
      </w:r>
    </w:p>
    <w:p w:rsidR="0025191E" w:rsidRPr="00097227" w:rsidRDefault="0025191E" w:rsidP="00FF104A">
      <w:pPr>
        <w:jc w:val="center"/>
        <w:rPr>
          <w:rFonts w:ascii="Arial" w:hAnsi="Arial" w:cs="Arial"/>
          <w:b/>
          <w:color w:val="000000"/>
          <w:sz w:val="28"/>
        </w:rPr>
      </w:pPr>
      <w:r w:rsidRPr="00097227">
        <w:rPr>
          <w:rFonts w:ascii="Arial" w:hAnsi="Arial" w:cs="Arial"/>
          <w:b/>
          <w:color w:val="000000"/>
          <w:sz w:val="28"/>
        </w:rPr>
        <w:t xml:space="preserve">If you have any queries regarding the completion of this application form please email </w:t>
      </w:r>
      <w:r w:rsidR="00773D82">
        <w:rPr>
          <w:rFonts w:ascii="Arial" w:hAnsi="Arial" w:cs="Arial"/>
          <w:b/>
          <w:bCs/>
          <w:sz w:val="28"/>
          <w:szCs w:val="28"/>
          <w:lang w:eastAsia="en-IE"/>
        </w:rPr>
        <w:t>SNMEthics.com</w:t>
      </w:r>
      <w:r w:rsidR="00852A41" w:rsidRPr="00914DCC">
        <w:rPr>
          <w:rFonts w:ascii="Arial" w:hAnsi="Arial" w:cs="Arial"/>
          <w:b/>
          <w:bCs/>
          <w:sz w:val="28"/>
          <w:szCs w:val="28"/>
          <w:lang w:eastAsia="en-IE"/>
        </w:rPr>
        <w:t>@tcd.ie</w:t>
      </w:r>
      <w:r w:rsidRPr="00097227">
        <w:rPr>
          <w:rFonts w:ascii="Arial" w:hAnsi="Arial" w:cs="Arial"/>
          <w:b/>
          <w:bCs/>
          <w:sz w:val="28"/>
          <w:szCs w:val="28"/>
          <w:lang w:eastAsia="en-IE"/>
        </w:rPr>
        <w:t xml:space="preserve"> </w:t>
      </w:r>
      <w:r w:rsidRPr="00097227">
        <w:rPr>
          <w:rFonts w:ascii="Arial" w:hAnsi="Arial" w:cs="Arial"/>
          <w:b/>
          <w:color w:val="000000"/>
          <w:sz w:val="28"/>
        </w:rPr>
        <w:t xml:space="preserve">or phone </w:t>
      </w:r>
      <w:r w:rsidR="00773D82">
        <w:rPr>
          <w:rFonts w:ascii="Arial" w:hAnsi="Arial" w:cs="Arial"/>
          <w:b/>
          <w:color w:val="000000"/>
          <w:sz w:val="28"/>
        </w:rPr>
        <w:t xml:space="preserve">(01) </w:t>
      </w:r>
      <w:r w:rsidRPr="00097227">
        <w:rPr>
          <w:rFonts w:ascii="Arial" w:hAnsi="Arial" w:cs="Arial"/>
          <w:b/>
          <w:color w:val="000000"/>
          <w:sz w:val="28"/>
        </w:rPr>
        <w:t xml:space="preserve">896 </w:t>
      </w:r>
      <w:r w:rsidR="008D22AF" w:rsidRPr="00097227">
        <w:rPr>
          <w:rFonts w:ascii="Arial" w:hAnsi="Arial" w:cs="Arial"/>
          <w:b/>
          <w:color w:val="000000"/>
          <w:sz w:val="28"/>
        </w:rPr>
        <w:t>3943</w:t>
      </w:r>
    </w:p>
    <w:p w:rsidR="0025191E" w:rsidRPr="00097227" w:rsidRDefault="0025191E" w:rsidP="00FF104A">
      <w:pPr>
        <w:rPr>
          <w:rFonts w:ascii="Arial" w:hAnsi="Arial" w:cs="Arial"/>
          <w:b/>
          <w:i/>
          <w:iCs/>
          <w:sz w:val="28"/>
        </w:rPr>
      </w:pPr>
    </w:p>
    <w:p w:rsidR="0025191E" w:rsidRPr="00097227" w:rsidRDefault="0025191E" w:rsidP="00FF104A">
      <w:pPr>
        <w:rPr>
          <w:rFonts w:ascii="Arial" w:hAnsi="Arial" w:cs="Arial"/>
          <w:b/>
          <w:u w:val="single"/>
        </w:rPr>
      </w:pPr>
      <w:r w:rsidRPr="00097227">
        <w:rPr>
          <w:rFonts w:ascii="Arial" w:hAnsi="Arial" w:cs="Arial"/>
          <w:b/>
        </w:rPr>
        <w:t>To process your application form efficiently you are required to fill in the checklist below.  Do not leave any blanks.   If this checklist is not completed, your application</w:t>
      </w:r>
      <w:r w:rsidRPr="00097227">
        <w:rPr>
          <w:rFonts w:ascii="Arial" w:hAnsi="Arial" w:cs="Arial"/>
          <w:b/>
          <w:u w:val="single"/>
        </w:rPr>
        <w:t xml:space="preserve"> will not be processed.</w:t>
      </w:r>
    </w:p>
    <w:p w:rsidR="0025191E" w:rsidRPr="00097227" w:rsidRDefault="0025191E" w:rsidP="00FF104A">
      <w:pPr>
        <w:jc w:val="both"/>
        <w:rPr>
          <w:rFonts w:ascii="Arial" w:hAnsi="Arial" w:cs="Arial"/>
          <w:b/>
        </w:rPr>
      </w:pPr>
    </w:p>
    <w:p w:rsidR="0025191E" w:rsidRPr="00097227" w:rsidRDefault="0025191E" w:rsidP="00FF104A">
      <w:pPr>
        <w:jc w:val="both"/>
        <w:rPr>
          <w:rFonts w:ascii="Arial" w:hAnsi="Arial" w:cs="Arial"/>
          <w:b/>
        </w:rPr>
      </w:pPr>
    </w:p>
    <w:p w:rsidR="0025191E" w:rsidRPr="00097227" w:rsidRDefault="0025191E" w:rsidP="00FF104A">
      <w:pPr>
        <w:jc w:val="both"/>
        <w:rPr>
          <w:rFonts w:ascii="Arial" w:hAnsi="Arial" w:cs="Arial"/>
          <w:b/>
        </w:rPr>
      </w:pPr>
      <w:r w:rsidRPr="00097227">
        <w:rPr>
          <w:rFonts w:ascii="Arial" w:hAnsi="Arial" w:cs="Arial"/>
          <w:b/>
        </w:rPr>
        <w:lastRenderedPageBreak/>
        <w:t>CHECKLIST BELOW MUST BE COMPLETED:</w:t>
      </w:r>
    </w:p>
    <w:tbl>
      <w:tblPr>
        <w:tblW w:w="1031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7188"/>
        <w:gridCol w:w="1680"/>
        <w:gridCol w:w="1446"/>
      </w:tblGrid>
      <w:tr w:rsidR="0025191E" w:rsidRPr="00097227" w:rsidTr="00FB0806">
        <w:tc>
          <w:tcPr>
            <w:tcW w:w="7188" w:type="dxa"/>
            <w:tcBorders>
              <w:top w:val="single" w:sz="4" w:space="0" w:color="auto"/>
              <w:left w:val="single" w:sz="4" w:space="0" w:color="auto"/>
            </w:tcBorders>
          </w:tcPr>
          <w:p w:rsidR="0025191E" w:rsidRPr="00097227" w:rsidRDefault="0025191E" w:rsidP="00FF104A">
            <w:pPr>
              <w:pStyle w:val="Heading4"/>
              <w:rPr>
                <w:rFonts w:ascii="Arial" w:hAnsi="Arial" w:cs="Arial"/>
                <w:caps/>
              </w:rPr>
            </w:pPr>
            <w:r w:rsidRPr="00097227">
              <w:rPr>
                <w:rFonts w:ascii="Arial" w:hAnsi="Arial" w:cs="Arial"/>
                <w:caps/>
              </w:rPr>
              <w:t>Please TICK THE APPROPRIATE BOX</w:t>
            </w:r>
          </w:p>
        </w:tc>
        <w:tc>
          <w:tcPr>
            <w:tcW w:w="1680" w:type="dxa"/>
            <w:tcBorders>
              <w:top w:val="single" w:sz="4" w:space="0" w:color="auto"/>
            </w:tcBorders>
          </w:tcPr>
          <w:p w:rsidR="0025191E" w:rsidRPr="00097227" w:rsidRDefault="0025191E" w:rsidP="00FF104A">
            <w:pPr>
              <w:jc w:val="center"/>
              <w:rPr>
                <w:rFonts w:ascii="Arial" w:hAnsi="Arial" w:cs="Arial"/>
                <w:b/>
                <w:caps/>
              </w:rPr>
            </w:pPr>
            <w:r w:rsidRPr="00097227">
              <w:rPr>
                <w:rFonts w:ascii="Arial" w:hAnsi="Arial" w:cs="Arial"/>
                <w:b/>
                <w:caps/>
              </w:rPr>
              <w:t>Yes</w:t>
            </w:r>
          </w:p>
        </w:tc>
        <w:tc>
          <w:tcPr>
            <w:tcW w:w="1446" w:type="dxa"/>
            <w:tcBorders>
              <w:top w:val="single" w:sz="4" w:space="0" w:color="auto"/>
              <w:right w:val="single" w:sz="4" w:space="0" w:color="auto"/>
            </w:tcBorders>
          </w:tcPr>
          <w:p w:rsidR="0025191E" w:rsidRPr="00097227" w:rsidRDefault="0025191E" w:rsidP="00FF104A">
            <w:pPr>
              <w:jc w:val="center"/>
              <w:rPr>
                <w:rFonts w:ascii="Arial" w:hAnsi="Arial" w:cs="Arial"/>
                <w:b/>
                <w:caps/>
              </w:rPr>
            </w:pPr>
            <w:r w:rsidRPr="00097227">
              <w:rPr>
                <w:rFonts w:ascii="Arial" w:hAnsi="Arial" w:cs="Arial"/>
                <w:b/>
                <w:caps/>
              </w:rPr>
              <w:t>No</w:t>
            </w:r>
          </w:p>
        </w:tc>
      </w:tr>
      <w:tr w:rsidR="0025191E" w:rsidRPr="00097227" w:rsidTr="00FB0806">
        <w:trPr>
          <w:cantSplit/>
          <w:trHeight w:val="586"/>
        </w:trPr>
        <w:tc>
          <w:tcPr>
            <w:tcW w:w="7188" w:type="dxa"/>
            <w:tcBorders>
              <w:left w:val="single" w:sz="4" w:space="0" w:color="auto"/>
            </w:tcBorders>
            <w:shd w:val="clear" w:color="auto" w:fill="auto"/>
          </w:tcPr>
          <w:p w:rsidR="00B8768D" w:rsidRPr="00097227" w:rsidRDefault="0025191E" w:rsidP="00FF104A">
            <w:pPr>
              <w:ind w:left="284"/>
              <w:rPr>
                <w:rFonts w:ascii="Arial" w:hAnsi="Arial" w:cs="Arial"/>
              </w:rPr>
            </w:pPr>
            <w:r w:rsidRPr="00097227">
              <w:rPr>
                <w:rFonts w:ascii="Arial" w:hAnsi="Arial" w:cs="Arial"/>
              </w:rPr>
              <w:t>Are you undertaking the proposed research study in your capacity as:</w:t>
            </w:r>
          </w:p>
          <w:p w:rsidR="0025191E" w:rsidRPr="00097227" w:rsidRDefault="0025191E" w:rsidP="00FF104A">
            <w:pPr>
              <w:ind w:left="284"/>
              <w:rPr>
                <w:rFonts w:ascii="Arial" w:hAnsi="Arial" w:cs="Arial"/>
              </w:rPr>
            </w:pPr>
            <w:r w:rsidRPr="00097227">
              <w:rPr>
                <w:rFonts w:ascii="Arial" w:hAnsi="Arial" w:cs="Arial"/>
              </w:rPr>
              <w:t xml:space="preserve"> (a) a student of the </w:t>
            </w:r>
            <w:r w:rsidR="00FB0806" w:rsidRPr="00097227">
              <w:rPr>
                <w:rFonts w:ascii="Arial" w:hAnsi="Arial" w:cs="Arial"/>
              </w:rPr>
              <w:t>School of Nursing and Midwifery</w:t>
            </w:r>
            <w:r w:rsidRPr="00097227">
              <w:rPr>
                <w:rFonts w:ascii="Arial" w:hAnsi="Arial" w:cs="Arial"/>
              </w:rPr>
              <w:t>? Or</w:t>
            </w:r>
          </w:p>
        </w:tc>
        <w:tc>
          <w:tcPr>
            <w:tcW w:w="1680" w:type="dxa"/>
          </w:tcPr>
          <w:p w:rsidR="0025191E" w:rsidRPr="00097227" w:rsidRDefault="0025191E" w:rsidP="00FF104A">
            <w:pPr>
              <w:jc w:val="center"/>
              <w:rPr>
                <w:rFonts w:ascii="Arial" w:hAnsi="Arial" w:cs="Arial"/>
              </w:rPr>
            </w:pPr>
          </w:p>
        </w:tc>
        <w:tc>
          <w:tcPr>
            <w:tcW w:w="1446" w:type="dxa"/>
            <w:tcBorders>
              <w:top w:val="single" w:sz="6" w:space="0" w:color="000000"/>
              <w:right w:val="single" w:sz="4" w:space="0" w:color="auto"/>
            </w:tcBorders>
          </w:tcPr>
          <w:p w:rsidR="0025191E" w:rsidRPr="00097227" w:rsidRDefault="0025191E" w:rsidP="00FF104A">
            <w:pPr>
              <w:jc w:val="center"/>
              <w:rPr>
                <w:rFonts w:ascii="Arial" w:hAnsi="Arial" w:cs="Arial"/>
              </w:rPr>
            </w:pPr>
          </w:p>
        </w:tc>
      </w:tr>
      <w:tr w:rsidR="0025191E" w:rsidRPr="00097227" w:rsidTr="00FB0806">
        <w:trPr>
          <w:cantSplit/>
          <w:trHeight w:val="412"/>
        </w:trPr>
        <w:tc>
          <w:tcPr>
            <w:tcW w:w="7188" w:type="dxa"/>
            <w:tcBorders>
              <w:left w:val="single" w:sz="4" w:space="0" w:color="auto"/>
            </w:tcBorders>
            <w:shd w:val="clear" w:color="auto" w:fill="auto"/>
          </w:tcPr>
          <w:p w:rsidR="0025191E" w:rsidRPr="00097227" w:rsidRDefault="0025191E" w:rsidP="00FF104A">
            <w:pPr>
              <w:ind w:left="360"/>
              <w:rPr>
                <w:rFonts w:ascii="Arial" w:hAnsi="Arial" w:cs="Arial"/>
              </w:rPr>
            </w:pPr>
            <w:r w:rsidRPr="00097227">
              <w:rPr>
                <w:rFonts w:ascii="Arial" w:hAnsi="Arial" w:cs="Arial"/>
              </w:rPr>
              <w:t xml:space="preserve">(b) a staff member of the </w:t>
            </w:r>
            <w:r w:rsidR="00FB0806" w:rsidRPr="00097227">
              <w:rPr>
                <w:rFonts w:ascii="Arial" w:hAnsi="Arial" w:cs="Arial"/>
              </w:rPr>
              <w:t xml:space="preserve">School of Nursing and </w:t>
            </w:r>
            <w:r w:rsidR="00773D82">
              <w:rPr>
                <w:rFonts w:ascii="Arial" w:hAnsi="Arial" w:cs="Arial"/>
              </w:rPr>
              <w:t>Midwifery</w:t>
            </w:r>
          </w:p>
        </w:tc>
        <w:tc>
          <w:tcPr>
            <w:tcW w:w="1680" w:type="dxa"/>
          </w:tcPr>
          <w:p w:rsidR="0025191E" w:rsidRPr="00097227" w:rsidRDefault="0025191E" w:rsidP="00FF104A">
            <w:pPr>
              <w:jc w:val="center"/>
              <w:rPr>
                <w:rFonts w:ascii="Arial" w:hAnsi="Arial" w:cs="Arial"/>
              </w:rPr>
            </w:pPr>
          </w:p>
        </w:tc>
        <w:tc>
          <w:tcPr>
            <w:tcW w:w="1446" w:type="dxa"/>
            <w:tcBorders>
              <w:bottom w:val="single" w:sz="6" w:space="0" w:color="000000"/>
              <w:right w:val="single" w:sz="4" w:space="0" w:color="auto"/>
            </w:tcBorders>
          </w:tcPr>
          <w:p w:rsidR="0025191E" w:rsidRPr="00097227" w:rsidRDefault="0025191E" w:rsidP="00FF104A">
            <w:pPr>
              <w:jc w:val="center"/>
              <w:rPr>
                <w:rFonts w:ascii="Arial" w:hAnsi="Arial" w:cs="Arial"/>
              </w:rPr>
            </w:pPr>
          </w:p>
        </w:tc>
      </w:tr>
      <w:tr w:rsidR="0025191E" w:rsidRPr="00097227" w:rsidTr="00FB0806">
        <w:tc>
          <w:tcPr>
            <w:tcW w:w="7188" w:type="dxa"/>
            <w:tcBorders>
              <w:left w:val="single" w:sz="4" w:space="0" w:color="auto"/>
            </w:tcBorders>
          </w:tcPr>
          <w:p w:rsidR="0025191E" w:rsidRPr="00097227" w:rsidRDefault="0025191E" w:rsidP="009C4AB1">
            <w:pPr>
              <w:numPr>
                <w:ilvl w:val="0"/>
                <w:numId w:val="8"/>
              </w:numPr>
              <w:tabs>
                <w:tab w:val="clear" w:pos="720"/>
              </w:tabs>
              <w:spacing w:after="0" w:line="240" w:lineRule="auto"/>
              <w:ind w:left="284" w:hanging="284"/>
              <w:rPr>
                <w:rFonts w:ascii="Arial" w:hAnsi="Arial" w:cs="Arial"/>
              </w:rPr>
            </w:pPr>
            <w:r w:rsidRPr="00097227">
              <w:rPr>
                <w:rFonts w:ascii="Arial" w:hAnsi="Arial" w:cs="Arial"/>
              </w:rPr>
              <w:t xml:space="preserve">Does the proposed research involve current students and / or staff of the </w:t>
            </w:r>
            <w:r w:rsidR="008D22AF" w:rsidRPr="00097227">
              <w:rPr>
                <w:rFonts w:ascii="Arial" w:hAnsi="Arial" w:cs="Arial"/>
              </w:rPr>
              <w:t>School of Nursing and Midwifery as</w:t>
            </w:r>
            <w:r w:rsidRPr="00097227">
              <w:rPr>
                <w:rFonts w:ascii="Arial" w:hAnsi="Arial" w:cs="Arial"/>
              </w:rPr>
              <w:t xml:space="preserve"> research participants?</w:t>
            </w:r>
          </w:p>
        </w:tc>
        <w:tc>
          <w:tcPr>
            <w:tcW w:w="1680" w:type="dxa"/>
            <w:tcBorders>
              <w:right w:val="single" w:sz="4" w:space="0" w:color="auto"/>
            </w:tcBorders>
          </w:tcPr>
          <w:p w:rsidR="0025191E" w:rsidRPr="00097227" w:rsidRDefault="0025191E" w:rsidP="00FF104A">
            <w:pPr>
              <w:jc w:val="center"/>
              <w:rPr>
                <w:rFonts w:ascii="Arial" w:hAnsi="Arial" w:cs="Arial"/>
              </w:rPr>
            </w:pPr>
          </w:p>
        </w:tc>
        <w:tc>
          <w:tcPr>
            <w:tcW w:w="144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jc w:val="center"/>
              <w:rPr>
                <w:rFonts w:ascii="Arial" w:hAnsi="Arial" w:cs="Arial"/>
              </w:rPr>
            </w:pPr>
          </w:p>
        </w:tc>
      </w:tr>
      <w:tr w:rsidR="0025191E" w:rsidRPr="00097227" w:rsidTr="00FB0806">
        <w:tc>
          <w:tcPr>
            <w:tcW w:w="7188" w:type="dxa"/>
            <w:tcBorders>
              <w:left w:val="single" w:sz="4" w:space="0" w:color="auto"/>
            </w:tcBorders>
          </w:tcPr>
          <w:p w:rsidR="0025191E" w:rsidRPr="00097227" w:rsidRDefault="0025191E" w:rsidP="009C4AB1">
            <w:pPr>
              <w:pStyle w:val="Footer"/>
              <w:numPr>
                <w:ilvl w:val="0"/>
                <w:numId w:val="8"/>
              </w:numPr>
              <w:tabs>
                <w:tab w:val="clear" w:pos="720"/>
                <w:tab w:val="clear" w:pos="4153"/>
                <w:tab w:val="clear" w:pos="8306"/>
              </w:tabs>
              <w:ind w:left="284" w:hanging="284"/>
              <w:rPr>
                <w:rFonts w:ascii="Arial" w:hAnsi="Arial" w:cs="Arial"/>
                <w:sz w:val="24"/>
                <w:lang w:val="en-IE"/>
              </w:rPr>
            </w:pPr>
            <w:r w:rsidRPr="00097227">
              <w:rPr>
                <w:rFonts w:ascii="Arial" w:hAnsi="Arial" w:cs="Arial"/>
                <w:sz w:val="24"/>
                <w:lang w:val="en-IE"/>
              </w:rPr>
              <w:t>If you are a student, has your supervisor endorsed the completed form?</w:t>
            </w:r>
          </w:p>
        </w:tc>
        <w:tc>
          <w:tcPr>
            <w:tcW w:w="1680" w:type="dxa"/>
          </w:tcPr>
          <w:p w:rsidR="0025191E" w:rsidRPr="00097227" w:rsidRDefault="0025191E" w:rsidP="00FF104A">
            <w:pPr>
              <w:jc w:val="center"/>
              <w:rPr>
                <w:rFonts w:ascii="Arial" w:hAnsi="Arial" w:cs="Arial"/>
              </w:rPr>
            </w:pPr>
          </w:p>
        </w:tc>
        <w:tc>
          <w:tcPr>
            <w:tcW w:w="1446" w:type="dxa"/>
            <w:tcBorders>
              <w:top w:val="single" w:sz="4" w:space="0" w:color="auto"/>
              <w:right w:val="single" w:sz="4" w:space="0" w:color="auto"/>
            </w:tcBorders>
          </w:tcPr>
          <w:p w:rsidR="0025191E" w:rsidRPr="00097227" w:rsidRDefault="0025191E" w:rsidP="00FF104A">
            <w:pPr>
              <w:jc w:val="center"/>
              <w:rPr>
                <w:rFonts w:ascii="Arial" w:hAnsi="Arial" w:cs="Arial"/>
              </w:rPr>
            </w:pPr>
          </w:p>
        </w:tc>
      </w:tr>
      <w:tr w:rsidR="0025191E" w:rsidRPr="00097227" w:rsidTr="00FB0806">
        <w:tc>
          <w:tcPr>
            <w:tcW w:w="7188" w:type="dxa"/>
            <w:tcBorders>
              <w:left w:val="single" w:sz="4" w:space="0" w:color="auto"/>
            </w:tcBorders>
          </w:tcPr>
          <w:p w:rsidR="0025191E" w:rsidRPr="00097227" w:rsidRDefault="00B8768D" w:rsidP="009C4AB1">
            <w:pPr>
              <w:pStyle w:val="Footer"/>
              <w:numPr>
                <w:ilvl w:val="0"/>
                <w:numId w:val="8"/>
              </w:numPr>
              <w:tabs>
                <w:tab w:val="clear" w:pos="720"/>
                <w:tab w:val="clear" w:pos="4153"/>
                <w:tab w:val="clear" w:pos="8306"/>
                <w:tab w:val="num" w:pos="284"/>
              </w:tabs>
              <w:ind w:left="284" w:hanging="284"/>
              <w:rPr>
                <w:rFonts w:ascii="Arial" w:hAnsi="Arial" w:cs="Arial"/>
                <w:sz w:val="24"/>
                <w:lang w:val="en-IE"/>
              </w:rPr>
            </w:pPr>
            <w:r w:rsidRPr="00097227">
              <w:rPr>
                <w:rFonts w:ascii="Arial" w:hAnsi="Arial" w:cs="Arial"/>
                <w:sz w:val="24"/>
                <w:lang w:val="en-IE"/>
              </w:rPr>
              <w:t>Ha</w:t>
            </w:r>
            <w:r w:rsidR="008D22AF" w:rsidRPr="00097227">
              <w:rPr>
                <w:rFonts w:ascii="Arial" w:hAnsi="Arial" w:cs="Arial"/>
                <w:sz w:val="24"/>
                <w:lang w:val="en-IE"/>
              </w:rPr>
              <w:t>ve</w:t>
            </w:r>
            <w:r w:rsidRPr="00097227">
              <w:rPr>
                <w:rFonts w:ascii="Arial" w:hAnsi="Arial" w:cs="Arial"/>
                <w:sz w:val="24"/>
                <w:lang w:val="en-IE"/>
              </w:rPr>
              <w:t xml:space="preserve">  you </w:t>
            </w:r>
            <w:r w:rsidR="008D22AF" w:rsidRPr="00097227">
              <w:rPr>
                <w:rFonts w:ascii="Arial" w:hAnsi="Arial" w:cs="Arial"/>
                <w:sz w:val="24"/>
                <w:lang w:val="en-IE"/>
              </w:rPr>
              <w:t xml:space="preserve"> checked the criteria </w:t>
            </w:r>
            <w:r w:rsidRPr="00097227">
              <w:rPr>
                <w:rFonts w:ascii="Arial" w:hAnsi="Arial" w:cs="Arial"/>
                <w:sz w:val="24"/>
                <w:lang w:val="en-IE"/>
              </w:rPr>
              <w:t>to ensure that</w:t>
            </w:r>
            <w:r w:rsidR="008D22AF" w:rsidRPr="00097227">
              <w:rPr>
                <w:rFonts w:ascii="Arial" w:hAnsi="Arial" w:cs="Arial"/>
                <w:sz w:val="24"/>
                <w:lang w:val="en-IE"/>
              </w:rPr>
              <w:t xml:space="preserve"> this application is suitable for this committee ( please not applicants who have forwarded submissions that are not covered by this ethics committee are at risk of serious delays )</w:t>
            </w:r>
          </w:p>
        </w:tc>
        <w:tc>
          <w:tcPr>
            <w:tcW w:w="1680" w:type="dxa"/>
          </w:tcPr>
          <w:p w:rsidR="0025191E" w:rsidRPr="00097227" w:rsidRDefault="0025191E" w:rsidP="00FF104A">
            <w:pPr>
              <w:jc w:val="center"/>
              <w:rPr>
                <w:rFonts w:ascii="Arial" w:hAnsi="Arial" w:cs="Arial"/>
              </w:rPr>
            </w:pPr>
          </w:p>
        </w:tc>
        <w:tc>
          <w:tcPr>
            <w:tcW w:w="1446" w:type="dxa"/>
            <w:tcBorders>
              <w:top w:val="single" w:sz="4" w:space="0" w:color="auto"/>
              <w:right w:val="single" w:sz="4" w:space="0" w:color="auto"/>
            </w:tcBorders>
          </w:tcPr>
          <w:p w:rsidR="0025191E" w:rsidRPr="00097227" w:rsidRDefault="0025191E" w:rsidP="00FF104A">
            <w:pPr>
              <w:jc w:val="center"/>
              <w:rPr>
                <w:rFonts w:ascii="Arial" w:hAnsi="Arial" w:cs="Arial"/>
              </w:rPr>
            </w:pPr>
          </w:p>
        </w:tc>
      </w:tr>
      <w:tr w:rsidR="0025191E" w:rsidRPr="00097227" w:rsidTr="00FB0806">
        <w:trPr>
          <w:cantSplit/>
          <w:trHeight w:val="460"/>
        </w:trPr>
        <w:tc>
          <w:tcPr>
            <w:tcW w:w="7188" w:type="dxa"/>
            <w:tcBorders>
              <w:left w:val="single" w:sz="4" w:space="0" w:color="auto"/>
            </w:tcBorders>
          </w:tcPr>
          <w:p w:rsidR="0025191E" w:rsidRPr="00097227" w:rsidRDefault="0025191E" w:rsidP="00FF104A">
            <w:pPr>
              <w:rPr>
                <w:rFonts w:ascii="Arial" w:hAnsi="Arial" w:cs="Arial"/>
                <w:b/>
                <w:bCs/>
              </w:rPr>
            </w:pPr>
            <w:r w:rsidRPr="00097227">
              <w:rPr>
                <w:rFonts w:ascii="Arial" w:hAnsi="Arial" w:cs="Arial"/>
                <w:b/>
                <w:bCs/>
              </w:rPr>
              <w:t>IF APPROPRIATE TO THE STUDY YOU SHOULD ATTACH THE FOLLOWING:</w:t>
            </w:r>
          </w:p>
        </w:tc>
        <w:tc>
          <w:tcPr>
            <w:tcW w:w="1680" w:type="dxa"/>
          </w:tcPr>
          <w:p w:rsidR="0025191E" w:rsidRPr="00097227" w:rsidRDefault="0025191E" w:rsidP="00FF104A">
            <w:pPr>
              <w:jc w:val="center"/>
              <w:rPr>
                <w:rFonts w:ascii="Arial" w:hAnsi="Arial" w:cs="Arial"/>
              </w:rPr>
            </w:pPr>
          </w:p>
        </w:tc>
        <w:tc>
          <w:tcPr>
            <w:tcW w:w="1446" w:type="dxa"/>
            <w:tcBorders>
              <w:right w:val="single" w:sz="4" w:space="0" w:color="auto"/>
            </w:tcBorders>
          </w:tcPr>
          <w:p w:rsidR="0025191E" w:rsidRPr="00097227" w:rsidRDefault="0025191E" w:rsidP="00FF104A">
            <w:pPr>
              <w:jc w:val="center"/>
              <w:rPr>
                <w:rFonts w:ascii="Arial" w:hAnsi="Arial" w:cs="Arial"/>
              </w:rPr>
            </w:pPr>
          </w:p>
        </w:tc>
      </w:tr>
      <w:tr w:rsidR="0025191E" w:rsidRPr="00097227" w:rsidTr="00FB0806">
        <w:trPr>
          <w:cantSplit/>
          <w:trHeight w:val="5337"/>
        </w:trPr>
        <w:tc>
          <w:tcPr>
            <w:tcW w:w="7188" w:type="dxa"/>
            <w:tcBorders>
              <w:left w:val="single" w:sz="4" w:space="0" w:color="auto"/>
              <w:bottom w:val="single" w:sz="4" w:space="0" w:color="auto"/>
            </w:tcBorders>
          </w:tcPr>
          <w:p w:rsidR="0025191E" w:rsidRPr="00097227" w:rsidRDefault="0025191E" w:rsidP="009C4AB1">
            <w:pPr>
              <w:numPr>
                <w:ilvl w:val="1"/>
                <w:numId w:val="8"/>
              </w:numPr>
              <w:spacing w:after="0"/>
              <w:rPr>
                <w:rFonts w:ascii="Arial" w:hAnsi="Arial" w:cs="Arial"/>
              </w:rPr>
            </w:pPr>
            <w:r w:rsidRPr="00097227">
              <w:rPr>
                <w:rFonts w:ascii="Arial" w:hAnsi="Arial" w:cs="Arial"/>
              </w:rPr>
              <w:t>the consent form you propose using</w:t>
            </w:r>
          </w:p>
          <w:p w:rsidR="00B8768D" w:rsidRPr="00097227" w:rsidRDefault="0025191E" w:rsidP="009C4AB1">
            <w:pPr>
              <w:numPr>
                <w:ilvl w:val="1"/>
                <w:numId w:val="8"/>
              </w:numPr>
              <w:spacing w:after="0"/>
              <w:rPr>
                <w:rFonts w:ascii="Arial" w:hAnsi="Arial" w:cs="Arial"/>
              </w:rPr>
            </w:pPr>
            <w:r w:rsidRPr="00097227">
              <w:rPr>
                <w:rFonts w:ascii="Arial" w:hAnsi="Arial" w:cs="Arial"/>
              </w:rPr>
              <w:t>the letter(s)</w:t>
            </w:r>
            <w:r w:rsidR="00B8768D" w:rsidRPr="00097227">
              <w:rPr>
                <w:rFonts w:ascii="Arial" w:hAnsi="Arial" w:cs="Arial"/>
              </w:rPr>
              <w:t xml:space="preserve"> and/ or </w:t>
            </w:r>
            <w:r w:rsidRPr="00097227">
              <w:rPr>
                <w:rFonts w:ascii="Arial" w:hAnsi="Arial" w:cs="Arial"/>
              </w:rPr>
              <w:t xml:space="preserve"> </w:t>
            </w:r>
            <w:r w:rsidR="00B8768D" w:rsidRPr="00097227">
              <w:rPr>
                <w:rFonts w:ascii="Arial" w:hAnsi="Arial" w:cs="Arial"/>
              </w:rPr>
              <w:t xml:space="preserve">participant information leaflet you propose </w:t>
            </w:r>
            <w:r w:rsidRPr="00097227">
              <w:rPr>
                <w:rFonts w:ascii="Arial" w:hAnsi="Arial" w:cs="Arial"/>
              </w:rPr>
              <w:t>to prospective participants seeking their co-operation with the study</w:t>
            </w:r>
          </w:p>
          <w:p w:rsidR="00B8768D" w:rsidRPr="00097227" w:rsidRDefault="0025191E" w:rsidP="009C4AB1">
            <w:pPr>
              <w:numPr>
                <w:ilvl w:val="1"/>
                <w:numId w:val="8"/>
              </w:numPr>
              <w:spacing w:after="0"/>
              <w:rPr>
                <w:rFonts w:ascii="Arial" w:hAnsi="Arial" w:cs="Arial"/>
              </w:rPr>
            </w:pPr>
            <w:r w:rsidRPr="00097227">
              <w:rPr>
                <w:rFonts w:ascii="Arial" w:hAnsi="Arial" w:cs="Arial"/>
              </w:rPr>
              <w:t>for the purpose of your proposed study, if you require access to:  a site outside your home department/School, and/or</w:t>
            </w:r>
          </w:p>
          <w:p w:rsidR="0025191E" w:rsidRPr="00097227" w:rsidRDefault="0025191E" w:rsidP="00FF104A">
            <w:pPr>
              <w:pStyle w:val="ListParagraph"/>
              <w:spacing w:after="0"/>
              <w:ind w:left="1418"/>
              <w:rPr>
                <w:rFonts w:ascii="Arial" w:hAnsi="Arial" w:cs="Arial"/>
              </w:rPr>
            </w:pPr>
            <w:r w:rsidRPr="00097227">
              <w:rPr>
                <w:rFonts w:ascii="Arial" w:hAnsi="Arial" w:cs="Arial"/>
              </w:rPr>
              <w:t xml:space="preserve"> (ii) the person who is responsible for the welfare of your proposed participants</w:t>
            </w:r>
            <w:r w:rsidR="00B8768D" w:rsidRPr="00097227">
              <w:rPr>
                <w:rFonts w:ascii="Arial" w:hAnsi="Arial" w:cs="Arial"/>
              </w:rPr>
              <w:t xml:space="preserve"> </w:t>
            </w:r>
            <w:r w:rsidRPr="00097227">
              <w:rPr>
                <w:rFonts w:ascii="Arial" w:hAnsi="Arial" w:cs="Arial"/>
              </w:rPr>
              <w:t>please attach the letter seeking access</w:t>
            </w:r>
            <w:r w:rsidR="00B8768D" w:rsidRPr="00097227">
              <w:rPr>
                <w:rFonts w:ascii="Arial" w:hAnsi="Arial" w:cs="Arial"/>
              </w:rPr>
              <w:t xml:space="preserve">, please attach  the proposed access letter </w:t>
            </w:r>
          </w:p>
          <w:p w:rsidR="0025191E" w:rsidRPr="00097227" w:rsidRDefault="0025191E" w:rsidP="009C4AB1">
            <w:pPr>
              <w:numPr>
                <w:ilvl w:val="1"/>
                <w:numId w:val="8"/>
              </w:numPr>
              <w:spacing w:after="0"/>
              <w:rPr>
                <w:rFonts w:ascii="Arial" w:hAnsi="Arial" w:cs="Arial"/>
              </w:rPr>
            </w:pPr>
            <w:r w:rsidRPr="00097227">
              <w:rPr>
                <w:rFonts w:ascii="Arial" w:hAnsi="Arial" w:cs="Arial"/>
              </w:rPr>
              <w:t>If relevant to this study please attach a copy of the</w:t>
            </w:r>
          </w:p>
          <w:p w:rsidR="0025191E" w:rsidRPr="00097227" w:rsidRDefault="0025191E" w:rsidP="00FF104A">
            <w:pPr>
              <w:ind w:left="1440"/>
              <w:rPr>
                <w:rFonts w:ascii="Arial" w:hAnsi="Arial" w:cs="Arial"/>
              </w:rPr>
            </w:pPr>
            <w:r w:rsidRPr="00097227">
              <w:rPr>
                <w:rFonts w:ascii="Arial" w:hAnsi="Arial" w:cs="Arial"/>
              </w:rPr>
              <w:t>tool(s) of data collection you propose using</w:t>
            </w:r>
            <w:r w:rsidR="00B8768D" w:rsidRPr="00097227">
              <w:rPr>
                <w:rFonts w:ascii="Arial" w:hAnsi="Arial" w:cs="Arial"/>
              </w:rPr>
              <w:t xml:space="preserve"> </w:t>
            </w:r>
            <w:r w:rsidRPr="00097227">
              <w:rPr>
                <w:rFonts w:ascii="Arial" w:hAnsi="Arial" w:cs="Arial"/>
              </w:rPr>
              <w:t xml:space="preserve">    (Questionnaire / interview schedule / observation</w:t>
            </w:r>
            <w:r w:rsidR="00B8768D" w:rsidRPr="00097227">
              <w:rPr>
                <w:rFonts w:ascii="Arial" w:hAnsi="Arial" w:cs="Arial"/>
              </w:rPr>
              <w:t xml:space="preserve"> </w:t>
            </w:r>
            <w:r w:rsidRPr="00097227">
              <w:rPr>
                <w:rFonts w:ascii="Arial" w:hAnsi="Arial" w:cs="Arial"/>
              </w:rPr>
              <w:t xml:space="preserve">  schedule/other)</w:t>
            </w:r>
            <w:r w:rsidR="00B8768D" w:rsidRPr="00097227">
              <w:rPr>
                <w:rFonts w:ascii="Arial" w:hAnsi="Arial" w:cs="Arial"/>
              </w:rPr>
              <w:t xml:space="preserve">. </w:t>
            </w:r>
          </w:p>
        </w:tc>
        <w:tc>
          <w:tcPr>
            <w:tcW w:w="3126" w:type="dxa"/>
            <w:gridSpan w:val="2"/>
            <w:tcBorders>
              <w:bottom w:val="single" w:sz="4" w:space="0" w:color="auto"/>
              <w:right w:val="single" w:sz="4" w:space="0" w:color="auto"/>
            </w:tcBorders>
          </w:tcPr>
          <w:p w:rsidR="0025191E" w:rsidRPr="00097227" w:rsidRDefault="0025191E" w:rsidP="00FF104A">
            <w:pPr>
              <w:jc w:val="center"/>
              <w:rPr>
                <w:rFonts w:ascii="Arial" w:hAnsi="Arial" w:cs="Arial"/>
              </w:rPr>
            </w:pPr>
          </w:p>
        </w:tc>
      </w:tr>
    </w:tbl>
    <w:p w:rsidR="0025191E" w:rsidRPr="00097227" w:rsidRDefault="0025191E" w:rsidP="00FF104A">
      <w:pPr>
        <w:jc w:val="center"/>
        <w:rPr>
          <w:rFonts w:ascii="Arial" w:hAnsi="Arial" w:cs="Arial"/>
          <w:b/>
          <w:color w:val="000000"/>
          <w:sz w:val="28"/>
        </w:rPr>
        <w:sectPr w:rsidR="0025191E" w:rsidRPr="00097227" w:rsidSect="0025191E">
          <w:footerReference w:type="even" r:id="rId7"/>
          <w:footerReference w:type="default" r:id="rId8"/>
          <w:pgSz w:w="11907" w:h="16840" w:code="9"/>
          <w:pgMar w:top="567" w:right="709" w:bottom="1276" w:left="567" w:header="709" w:footer="709" w:gutter="0"/>
          <w:paperSrc w:other="15"/>
          <w:cols w:space="709"/>
          <w:formProt w:val="0"/>
        </w:sectPr>
      </w:pPr>
    </w:p>
    <w:p w:rsidR="0025191E" w:rsidRPr="00097227" w:rsidRDefault="0025191E" w:rsidP="00FF104A">
      <w:pPr>
        <w:jc w:val="center"/>
        <w:rPr>
          <w:rFonts w:ascii="Arial" w:hAnsi="Arial" w:cs="Arial"/>
          <w:b/>
          <w:sz w:val="28"/>
        </w:rPr>
      </w:pPr>
      <w:smartTag w:uri="urn:schemas-microsoft-com:office:smarttags" w:element="place">
        <w:smartTag w:uri="urn:schemas-microsoft-com:office:smarttags" w:element="PlaceName">
          <w:r w:rsidRPr="00097227">
            <w:rPr>
              <w:rFonts w:ascii="Arial" w:hAnsi="Arial" w:cs="Arial"/>
              <w:b/>
              <w:sz w:val="28"/>
            </w:rPr>
            <w:lastRenderedPageBreak/>
            <w:t>TRINITY</w:t>
          </w:r>
        </w:smartTag>
        <w:r w:rsidRPr="00097227">
          <w:rPr>
            <w:rFonts w:ascii="Arial" w:hAnsi="Arial" w:cs="Arial"/>
            <w:b/>
            <w:sz w:val="28"/>
          </w:rPr>
          <w:t xml:space="preserve"> </w:t>
        </w:r>
        <w:smartTag w:uri="urn:schemas-microsoft-com:office:smarttags" w:element="PlaceType">
          <w:r w:rsidRPr="00097227">
            <w:rPr>
              <w:rFonts w:ascii="Arial" w:hAnsi="Arial" w:cs="Arial"/>
              <w:b/>
              <w:sz w:val="28"/>
            </w:rPr>
            <w:t>COLLEGE</w:t>
          </w:r>
        </w:smartTag>
      </w:smartTag>
    </w:p>
    <w:p w:rsidR="00B8768D" w:rsidRPr="00097227" w:rsidRDefault="00B8768D" w:rsidP="00FF104A">
      <w:pPr>
        <w:tabs>
          <w:tab w:val="right" w:pos="10490"/>
        </w:tabs>
        <w:jc w:val="center"/>
        <w:rPr>
          <w:rFonts w:ascii="Arial" w:hAnsi="Arial" w:cs="Arial"/>
          <w:b/>
          <w:sz w:val="28"/>
          <w:szCs w:val="28"/>
        </w:rPr>
      </w:pPr>
      <w:r w:rsidRPr="00097227">
        <w:rPr>
          <w:rFonts w:ascii="Arial" w:hAnsi="Arial" w:cs="Arial"/>
          <w:b/>
          <w:sz w:val="28"/>
          <w:szCs w:val="28"/>
        </w:rPr>
        <w:t xml:space="preserve">School of Nursing and Midwifery Research  Ethics Committee </w:t>
      </w:r>
    </w:p>
    <w:p w:rsidR="0025191E" w:rsidRPr="00097227" w:rsidRDefault="0025191E" w:rsidP="00FF104A">
      <w:pPr>
        <w:tabs>
          <w:tab w:val="right" w:pos="10490"/>
        </w:tabs>
        <w:jc w:val="center"/>
        <w:rPr>
          <w:rFonts w:ascii="Arial" w:hAnsi="Arial" w:cs="Arial"/>
          <w:b/>
          <w:sz w:val="28"/>
        </w:rPr>
      </w:pPr>
      <w:r w:rsidRPr="00097227">
        <w:rPr>
          <w:rFonts w:ascii="Arial" w:hAnsi="Arial" w:cs="Arial"/>
          <w:b/>
          <w:sz w:val="28"/>
        </w:rPr>
        <w:t>CONFIDENTIAL</w:t>
      </w:r>
    </w:p>
    <w:p w:rsidR="0025191E" w:rsidRPr="00097227" w:rsidRDefault="0025191E" w:rsidP="00FF104A">
      <w:pPr>
        <w:tabs>
          <w:tab w:val="right" w:pos="8505"/>
        </w:tabs>
        <w:jc w:val="center"/>
        <w:rPr>
          <w:rFonts w:ascii="Arial" w:hAnsi="Arial" w:cs="Arial"/>
          <w:i/>
        </w:rPr>
      </w:pPr>
      <w:r w:rsidRPr="00097227">
        <w:rPr>
          <w:rFonts w:ascii="Arial" w:hAnsi="Arial" w:cs="Arial"/>
          <w:i/>
        </w:rPr>
        <w:t>Please complete all information relevant to your application</w:t>
      </w:r>
    </w:p>
    <w:p w:rsidR="0025191E" w:rsidRPr="00097227" w:rsidRDefault="0025191E" w:rsidP="00FF104A">
      <w:pPr>
        <w:pStyle w:val="Heading8"/>
        <w:rPr>
          <w:rFonts w:ascii="Arial" w:hAnsi="Arial" w:cs="Arial"/>
        </w:rPr>
      </w:pPr>
      <w:r w:rsidRPr="00097227">
        <w:rPr>
          <w:rFonts w:ascii="Arial" w:hAnsi="Arial" w:cs="Arial"/>
        </w:rPr>
        <w:t>SECTION 1 – APPLICANTS’ DETAILS</w:t>
      </w:r>
    </w:p>
    <w:p w:rsidR="0025191E" w:rsidRPr="00097227" w:rsidRDefault="0025191E" w:rsidP="00FF104A">
      <w:pPr>
        <w:rPr>
          <w:rFonts w:ascii="Arial" w:hAnsi="Arial" w:cs="Arial"/>
          <w:b/>
          <w:i/>
        </w:rPr>
      </w:pPr>
      <w:r w:rsidRPr="00097227">
        <w:rPr>
          <w:rFonts w:ascii="Arial" w:hAnsi="Arial" w:cs="Arial"/>
          <w:b/>
        </w:rPr>
        <w:t>1.1</w:t>
      </w:r>
      <w:r w:rsidRPr="00097227">
        <w:rPr>
          <w:rFonts w:ascii="Arial" w:hAnsi="Arial" w:cs="Arial"/>
          <w:b/>
        </w:rPr>
        <w:tab/>
        <w:t>Name, qualification and position of each person associated with this research project.</w:t>
      </w:r>
    </w:p>
    <w:p w:rsidR="0025191E" w:rsidRPr="00097227" w:rsidRDefault="0025191E" w:rsidP="00FF104A">
      <w:pPr>
        <w:ind w:left="568"/>
        <w:rPr>
          <w:rFonts w:ascii="Arial" w:hAnsi="Arial" w:cs="Arial"/>
          <w:i/>
        </w:rPr>
      </w:pPr>
      <w:r w:rsidRPr="00097227">
        <w:rPr>
          <w:rFonts w:ascii="Arial" w:hAnsi="Arial" w:cs="Arial"/>
          <w:i/>
        </w:rPr>
        <w:t>List details of all personnel involved with the research (excluding participants)</w:t>
      </w:r>
    </w:p>
    <w:p w:rsidR="0025191E" w:rsidRPr="00097227" w:rsidRDefault="0025191E" w:rsidP="00FF104A">
      <w:pPr>
        <w:pStyle w:val="Footer"/>
        <w:tabs>
          <w:tab w:val="clear" w:pos="4153"/>
          <w:tab w:val="clear" w:pos="8306"/>
        </w:tabs>
        <w:rPr>
          <w:rFonts w:ascii="Arial" w:hAnsi="Arial" w:cs="Arial"/>
          <w:color w:val="FF0000"/>
          <w:sz w:val="24"/>
          <w:lang w:val="en-IE"/>
        </w:rPr>
      </w:pPr>
    </w:p>
    <w:tbl>
      <w:tblPr>
        <w:tblW w:w="14146" w:type="dxa"/>
        <w:tblLayout w:type="fixed"/>
        <w:tblLook w:val="0000" w:firstRow="0" w:lastRow="0" w:firstColumn="0" w:lastColumn="0" w:noHBand="0" w:noVBand="0"/>
      </w:tblPr>
      <w:tblGrid>
        <w:gridCol w:w="1668"/>
        <w:gridCol w:w="2551"/>
        <w:gridCol w:w="2410"/>
        <w:gridCol w:w="1276"/>
        <w:gridCol w:w="1134"/>
        <w:gridCol w:w="992"/>
        <w:gridCol w:w="2693"/>
        <w:gridCol w:w="1422"/>
      </w:tblGrid>
      <w:tr w:rsidR="0025191E" w:rsidRPr="00097227" w:rsidTr="00876E52">
        <w:trPr>
          <w:trHeight w:val="1290"/>
        </w:trPr>
        <w:tc>
          <w:tcPr>
            <w:tcW w:w="1668"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spacing w:after="0"/>
              <w:jc w:val="center"/>
              <w:rPr>
                <w:rFonts w:ascii="Arial" w:hAnsi="Arial" w:cs="Arial"/>
                <w:b/>
              </w:rPr>
            </w:pPr>
            <w:r w:rsidRPr="00097227">
              <w:rPr>
                <w:rFonts w:ascii="Arial" w:hAnsi="Arial" w:cs="Arial"/>
                <w:b/>
              </w:rPr>
              <w:t>Investigator</w:t>
            </w:r>
          </w:p>
          <w:p w:rsidR="0025191E" w:rsidRPr="00097227" w:rsidRDefault="0025191E" w:rsidP="00FF104A">
            <w:pPr>
              <w:spacing w:after="0"/>
              <w:jc w:val="center"/>
              <w:rPr>
                <w:rFonts w:ascii="Arial" w:hAnsi="Arial" w:cs="Arial"/>
              </w:rPr>
            </w:pPr>
            <w:r w:rsidRPr="00097227">
              <w:rPr>
                <w:rFonts w:ascii="Arial" w:hAnsi="Arial" w:cs="Arial"/>
                <w:b/>
              </w:rPr>
              <w:t>Title / First name / Surname</w:t>
            </w:r>
          </w:p>
        </w:tc>
        <w:tc>
          <w:tcPr>
            <w:tcW w:w="2551"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Title of Study</w:t>
            </w:r>
          </w:p>
        </w:tc>
        <w:tc>
          <w:tcPr>
            <w:tcW w:w="241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 xml:space="preserve">Postal Address </w:t>
            </w:r>
            <w:r w:rsidRPr="00097227">
              <w:rPr>
                <w:rFonts w:ascii="Arial" w:hAnsi="Arial" w:cs="Arial"/>
                <w:b/>
                <w:i/>
              </w:rPr>
              <w:t>(approval will be posted to this address)</w:t>
            </w:r>
          </w:p>
        </w:tc>
        <w:tc>
          <w:tcPr>
            <w:tcW w:w="127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Email address</w:t>
            </w:r>
          </w:p>
        </w:tc>
        <w:tc>
          <w:tcPr>
            <w:tcW w:w="1134"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Tel No</w:t>
            </w:r>
          </w:p>
          <w:p w:rsidR="0025191E" w:rsidRPr="00097227" w:rsidRDefault="0025191E" w:rsidP="00FF104A">
            <w:pPr>
              <w:spacing w:after="0"/>
              <w:jc w:val="center"/>
              <w:rPr>
                <w:rFonts w:ascii="Arial" w:hAnsi="Arial" w:cs="Arial"/>
                <w:b/>
              </w:rPr>
            </w:pPr>
            <w:r w:rsidRPr="00097227">
              <w:rPr>
                <w:rFonts w:ascii="Arial" w:hAnsi="Arial" w:cs="Arial"/>
                <w:b/>
              </w:rPr>
              <w:t>Work / Home</w:t>
            </w:r>
          </w:p>
        </w:tc>
        <w:tc>
          <w:tcPr>
            <w:tcW w:w="992"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Role in research</w:t>
            </w:r>
          </w:p>
        </w:tc>
        <w:tc>
          <w:tcPr>
            <w:tcW w:w="2693"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Primary Employer (Hospital / University / Other)</w:t>
            </w:r>
          </w:p>
        </w:tc>
        <w:tc>
          <w:tcPr>
            <w:tcW w:w="1422"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spacing w:after="0"/>
              <w:jc w:val="center"/>
              <w:rPr>
                <w:rFonts w:ascii="Arial" w:hAnsi="Arial" w:cs="Arial"/>
                <w:b/>
              </w:rPr>
            </w:pPr>
            <w:r w:rsidRPr="00097227">
              <w:rPr>
                <w:rFonts w:ascii="Arial" w:hAnsi="Arial" w:cs="Arial"/>
                <w:b/>
              </w:rPr>
              <w:t>Current Occupation</w:t>
            </w:r>
          </w:p>
        </w:tc>
      </w:tr>
      <w:tr w:rsidR="00876E52" w:rsidRPr="00097227" w:rsidTr="00876E52">
        <w:trPr>
          <w:trHeight w:val="205"/>
        </w:trPr>
        <w:tc>
          <w:tcPr>
            <w:tcW w:w="1668" w:type="dxa"/>
            <w:tcBorders>
              <w:top w:val="single" w:sz="4" w:space="0" w:color="auto"/>
              <w:left w:val="single" w:sz="6" w:space="0" w:color="000000"/>
              <w:bottom w:val="single" w:sz="6" w:space="0" w:color="000000"/>
              <w:right w:val="single" w:sz="6" w:space="0" w:color="000000"/>
            </w:tcBorders>
          </w:tcPr>
          <w:p w:rsidR="00876E52" w:rsidRPr="00097227" w:rsidRDefault="00876E52" w:rsidP="00FF104A">
            <w:pPr>
              <w:jc w:val="center"/>
              <w:rPr>
                <w:rFonts w:ascii="Arial" w:hAnsi="Arial" w:cs="Arial"/>
              </w:rPr>
            </w:pPr>
          </w:p>
        </w:tc>
        <w:tc>
          <w:tcPr>
            <w:tcW w:w="2551" w:type="dxa"/>
            <w:tcBorders>
              <w:top w:val="single" w:sz="6" w:space="0" w:color="000000"/>
              <w:left w:val="single" w:sz="6" w:space="0" w:color="000000"/>
              <w:bottom w:val="single" w:sz="6" w:space="0" w:color="000000"/>
              <w:right w:val="single" w:sz="6" w:space="0" w:color="000000"/>
            </w:tcBorders>
          </w:tcPr>
          <w:p w:rsidR="00876E52" w:rsidRPr="00097227" w:rsidRDefault="00876E52" w:rsidP="00FF104A">
            <w:pPr>
              <w:rPr>
                <w:rFonts w:ascii="Arial" w:hAnsi="Arial" w:cs="Arial"/>
                <w:b/>
              </w:rPr>
            </w:pPr>
          </w:p>
        </w:tc>
        <w:tc>
          <w:tcPr>
            <w:tcW w:w="2410" w:type="dxa"/>
            <w:tcBorders>
              <w:top w:val="single" w:sz="6" w:space="0" w:color="000000"/>
              <w:left w:val="single" w:sz="6" w:space="0" w:color="000000"/>
              <w:bottom w:val="single" w:sz="6" w:space="0" w:color="000000"/>
              <w:right w:val="single" w:sz="6" w:space="0" w:color="000000"/>
            </w:tcBorders>
          </w:tcPr>
          <w:p w:rsidR="00876E52" w:rsidRPr="00097227" w:rsidRDefault="00876E52" w:rsidP="00FF104A">
            <w:pPr>
              <w:rPr>
                <w:rFonts w:ascii="Arial" w:hAnsi="Arial" w:cs="Arial"/>
                <w:b/>
              </w:rPr>
            </w:pPr>
          </w:p>
          <w:p w:rsidR="00876E52" w:rsidRPr="00097227" w:rsidRDefault="00876E52" w:rsidP="00FF104A">
            <w:pPr>
              <w:rPr>
                <w:rFonts w:ascii="Arial" w:hAnsi="Arial" w:cs="Arial"/>
                <w:b/>
              </w:rPr>
            </w:pPr>
          </w:p>
        </w:tc>
        <w:tc>
          <w:tcPr>
            <w:tcW w:w="1276" w:type="dxa"/>
            <w:tcBorders>
              <w:top w:val="single" w:sz="6" w:space="0" w:color="000000"/>
              <w:left w:val="single" w:sz="6" w:space="0" w:color="000000"/>
              <w:bottom w:val="single" w:sz="6" w:space="0" w:color="000000"/>
              <w:right w:val="single" w:sz="6" w:space="0" w:color="000000"/>
            </w:tcBorders>
          </w:tcPr>
          <w:p w:rsidR="00876E52" w:rsidRPr="00097227" w:rsidRDefault="00876E52" w:rsidP="00FF104A">
            <w:pPr>
              <w:rPr>
                <w:rFonts w:ascii="Arial" w:hAnsi="Arial" w:cs="Arial"/>
                <w:b/>
              </w:rPr>
            </w:pPr>
          </w:p>
        </w:tc>
        <w:tc>
          <w:tcPr>
            <w:tcW w:w="1134" w:type="dxa"/>
            <w:tcBorders>
              <w:top w:val="single" w:sz="6" w:space="0" w:color="000000"/>
              <w:left w:val="single" w:sz="6" w:space="0" w:color="000000"/>
              <w:bottom w:val="single" w:sz="6" w:space="0" w:color="000000"/>
              <w:right w:val="single" w:sz="6" w:space="0" w:color="000000"/>
            </w:tcBorders>
          </w:tcPr>
          <w:p w:rsidR="00876E52" w:rsidRPr="00097227" w:rsidRDefault="00876E52" w:rsidP="00FF104A">
            <w:pPr>
              <w:rPr>
                <w:rFonts w:ascii="Arial" w:hAnsi="Arial" w:cs="Arial"/>
                <w:b/>
              </w:rPr>
            </w:pPr>
          </w:p>
        </w:tc>
        <w:tc>
          <w:tcPr>
            <w:tcW w:w="992" w:type="dxa"/>
            <w:tcBorders>
              <w:top w:val="single" w:sz="6" w:space="0" w:color="000000"/>
              <w:left w:val="single" w:sz="6" w:space="0" w:color="000000"/>
              <w:bottom w:val="single" w:sz="6" w:space="0" w:color="000000"/>
              <w:right w:val="single" w:sz="6" w:space="0" w:color="000000"/>
            </w:tcBorders>
          </w:tcPr>
          <w:p w:rsidR="00876E52" w:rsidRPr="00097227" w:rsidRDefault="00876E52" w:rsidP="00FF104A">
            <w:pPr>
              <w:rPr>
                <w:rFonts w:ascii="Arial" w:hAnsi="Arial" w:cs="Arial"/>
                <w:b/>
              </w:rPr>
            </w:pPr>
          </w:p>
        </w:tc>
        <w:tc>
          <w:tcPr>
            <w:tcW w:w="4115" w:type="dxa"/>
            <w:gridSpan w:val="2"/>
            <w:tcBorders>
              <w:top w:val="single" w:sz="6" w:space="0" w:color="000000"/>
              <w:left w:val="single" w:sz="6" w:space="0" w:color="000000"/>
              <w:bottom w:val="single" w:sz="6" w:space="0" w:color="000000"/>
              <w:right w:val="single" w:sz="6" w:space="0" w:color="000000"/>
            </w:tcBorders>
          </w:tcPr>
          <w:p w:rsidR="00876E52" w:rsidRPr="00097227" w:rsidRDefault="00B31DC1" w:rsidP="00876E52">
            <w:pPr>
              <w:rPr>
                <w:rFonts w:ascii="Arial" w:hAnsi="Arial" w:cs="Arial"/>
                <w:b/>
              </w:rPr>
            </w:pPr>
            <w:r>
              <w:rPr>
                <w:rFonts w:ascii="Arial" w:hAnsi="Arial" w:cs="Arial"/>
                <w:b/>
                <w:color w:val="FF0000"/>
              </w:rPr>
              <w:t xml:space="preserve">Be explicit here as to the unit </w:t>
            </w:r>
            <w:r>
              <w:rPr>
                <w:rFonts w:ascii="Arial" w:hAnsi="Arial" w:cs="Arial"/>
                <w:b/>
                <w:color w:val="000000" w:themeColor="text1"/>
              </w:rPr>
              <w:t>you work in and</w:t>
            </w:r>
            <w:r w:rsidR="00876E52">
              <w:rPr>
                <w:rFonts w:ascii="Arial" w:hAnsi="Arial" w:cs="Arial"/>
                <w:b/>
                <w:color w:val="FF0000"/>
              </w:rPr>
              <w:t xml:space="preserve"> your job</w:t>
            </w:r>
            <w:r>
              <w:rPr>
                <w:rFonts w:ascii="Arial" w:hAnsi="Arial" w:cs="Arial"/>
                <w:b/>
                <w:color w:val="FF0000"/>
              </w:rPr>
              <w:t xml:space="preserve">. The </w:t>
            </w:r>
            <w:r w:rsidR="00876E52">
              <w:rPr>
                <w:rFonts w:ascii="Arial" w:hAnsi="Arial" w:cs="Arial"/>
                <w:b/>
                <w:color w:val="FF0000"/>
              </w:rPr>
              <w:t>reviewers will be loo</w:t>
            </w:r>
            <w:r>
              <w:rPr>
                <w:rFonts w:ascii="Arial" w:hAnsi="Arial" w:cs="Arial"/>
                <w:b/>
                <w:color w:val="FF0000"/>
              </w:rPr>
              <w:t xml:space="preserve">king for evidence that you are </w:t>
            </w:r>
            <w:r w:rsidR="00876E52">
              <w:rPr>
                <w:rFonts w:ascii="Arial" w:hAnsi="Arial" w:cs="Arial"/>
                <w:b/>
                <w:color w:val="FF0000"/>
              </w:rPr>
              <w:t>not working or caring f</w:t>
            </w:r>
            <w:r>
              <w:rPr>
                <w:rFonts w:ascii="Arial" w:hAnsi="Arial" w:cs="Arial"/>
                <w:b/>
                <w:color w:val="FF0000"/>
              </w:rPr>
              <w:t xml:space="preserve">or your potential participants </w:t>
            </w:r>
          </w:p>
        </w:tc>
      </w:tr>
      <w:tr w:rsidR="0025191E" w:rsidRPr="00097227" w:rsidTr="00876E52">
        <w:trPr>
          <w:trHeight w:val="590"/>
        </w:trPr>
        <w:tc>
          <w:tcPr>
            <w:tcW w:w="1668"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jc w:val="center"/>
              <w:rPr>
                <w:rFonts w:ascii="Arial" w:hAnsi="Arial" w:cs="Arial"/>
              </w:rPr>
            </w:pPr>
            <w:r w:rsidRPr="00097227">
              <w:rPr>
                <w:rFonts w:ascii="Arial" w:hAnsi="Arial" w:cs="Arial"/>
                <w:b/>
              </w:rPr>
              <w:t>Supervisor (if investigator is a student)</w:t>
            </w:r>
          </w:p>
        </w:tc>
        <w:tc>
          <w:tcPr>
            <w:tcW w:w="2551"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p>
        </w:tc>
        <w:tc>
          <w:tcPr>
            <w:tcW w:w="241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 xml:space="preserve">Postal Address </w:t>
            </w:r>
            <w:r w:rsidRPr="00097227">
              <w:rPr>
                <w:rFonts w:ascii="Arial" w:hAnsi="Arial" w:cs="Arial"/>
                <w:b/>
                <w:i/>
              </w:rPr>
              <w:t>(Please note that approval will be posted to this address)</w:t>
            </w:r>
          </w:p>
        </w:tc>
        <w:tc>
          <w:tcPr>
            <w:tcW w:w="127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Email address</w:t>
            </w:r>
          </w:p>
        </w:tc>
        <w:tc>
          <w:tcPr>
            <w:tcW w:w="1134"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Tel No</w:t>
            </w:r>
          </w:p>
          <w:p w:rsidR="0025191E" w:rsidRPr="00097227" w:rsidRDefault="0025191E" w:rsidP="00FF104A">
            <w:pPr>
              <w:jc w:val="center"/>
              <w:rPr>
                <w:rFonts w:ascii="Arial" w:hAnsi="Arial" w:cs="Arial"/>
                <w:b/>
              </w:rPr>
            </w:pPr>
            <w:r w:rsidRPr="00097227">
              <w:rPr>
                <w:rFonts w:ascii="Arial" w:hAnsi="Arial" w:cs="Arial"/>
                <w:b/>
              </w:rPr>
              <w:t>Work / Home</w:t>
            </w:r>
          </w:p>
        </w:tc>
        <w:tc>
          <w:tcPr>
            <w:tcW w:w="992"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Role in research</w:t>
            </w:r>
          </w:p>
        </w:tc>
        <w:tc>
          <w:tcPr>
            <w:tcW w:w="2693"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Primary Employer (Hospital / University / Other)</w:t>
            </w:r>
          </w:p>
        </w:tc>
        <w:tc>
          <w:tcPr>
            <w:tcW w:w="1422"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Current Occupation</w:t>
            </w:r>
          </w:p>
        </w:tc>
      </w:tr>
      <w:tr w:rsidR="0025191E" w:rsidRPr="00097227" w:rsidTr="00876E52">
        <w:trPr>
          <w:trHeight w:val="384"/>
        </w:trPr>
        <w:tc>
          <w:tcPr>
            <w:tcW w:w="1668" w:type="dxa"/>
            <w:tcBorders>
              <w:top w:val="single" w:sz="4" w:space="0" w:color="auto"/>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p>
        </w:tc>
        <w:tc>
          <w:tcPr>
            <w:tcW w:w="2551"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241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c>
          <w:tcPr>
            <w:tcW w:w="127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134"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992"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2693"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422"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r>
    </w:tbl>
    <w:p w:rsidR="0025191E" w:rsidRPr="00097227" w:rsidRDefault="0025191E" w:rsidP="00FF104A">
      <w:pPr>
        <w:pStyle w:val="Footer"/>
        <w:tabs>
          <w:tab w:val="clear" w:pos="4153"/>
          <w:tab w:val="clear" w:pos="8306"/>
        </w:tabs>
        <w:rPr>
          <w:rFonts w:ascii="Arial" w:hAnsi="Arial" w:cs="Arial"/>
          <w:sz w:val="24"/>
          <w:lang w:val="en-IE"/>
        </w:rPr>
        <w:sectPr w:rsidR="0025191E" w:rsidRPr="00097227" w:rsidSect="0025191E">
          <w:headerReference w:type="default" r:id="rId9"/>
          <w:pgSz w:w="16840" w:h="11907" w:orient="landscape" w:code="9"/>
          <w:pgMar w:top="562" w:right="562" w:bottom="706" w:left="1282" w:header="706" w:footer="706" w:gutter="0"/>
          <w:cols w:space="709"/>
          <w:formProt w:val="0"/>
        </w:sectPr>
      </w:pPr>
    </w:p>
    <w:p w:rsidR="0025191E" w:rsidRPr="00097227" w:rsidRDefault="0025191E" w:rsidP="00FF104A">
      <w:pPr>
        <w:pStyle w:val="Footer"/>
        <w:tabs>
          <w:tab w:val="clear" w:pos="4153"/>
          <w:tab w:val="clear" w:pos="8306"/>
        </w:tabs>
        <w:rPr>
          <w:rFonts w:ascii="Arial" w:hAnsi="Arial" w:cs="Arial"/>
          <w:sz w:val="24"/>
          <w:lang w:val="en-IE"/>
        </w:rPr>
      </w:pPr>
    </w:p>
    <w:p w:rsidR="0025191E" w:rsidRPr="00097227" w:rsidRDefault="0025191E" w:rsidP="00FF104A">
      <w:pPr>
        <w:pStyle w:val="Heading8"/>
        <w:rPr>
          <w:rFonts w:ascii="Arial" w:hAnsi="Arial" w:cs="Arial"/>
        </w:rPr>
      </w:pPr>
      <w:r w:rsidRPr="00097227">
        <w:rPr>
          <w:rFonts w:ascii="Arial" w:hAnsi="Arial" w:cs="Arial"/>
        </w:rPr>
        <w:t>SECTION 2 – DETAILS OF RESEARCH STUDY &amp; PARTICIPANT SELECTION</w:t>
      </w:r>
    </w:p>
    <w:p w:rsidR="00EB5C62" w:rsidRPr="00EB5C62" w:rsidRDefault="00EB5C62" w:rsidP="00EB5C62">
      <w:pPr>
        <w:rPr>
          <w:rFonts w:ascii="Arial" w:hAnsi="Arial" w:cs="Arial"/>
          <w:b/>
          <w:color w:val="FF0000"/>
        </w:rPr>
      </w:pPr>
      <w:r w:rsidRPr="00EB5C62">
        <w:rPr>
          <w:rFonts w:ascii="Arial" w:hAnsi="Arial" w:cs="Arial"/>
          <w:b/>
          <w:color w:val="FF0000"/>
        </w:rPr>
        <w:t xml:space="preserve">At this point if you have not done so already scan the document in its entirety to assess what information is required in each of the sections and jot done some notes. </w:t>
      </w:r>
    </w:p>
    <w:p w:rsidR="0025191E" w:rsidRPr="00097227" w:rsidRDefault="0025191E" w:rsidP="00FF104A">
      <w:pPr>
        <w:rPr>
          <w:rFonts w:ascii="Arial" w:hAnsi="Arial" w:cs="Arial"/>
        </w:rPr>
      </w:pPr>
    </w:p>
    <w:p w:rsidR="0025191E" w:rsidRPr="00097227" w:rsidRDefault="0025191E" w:rsidP="00FF104A">
      <w:pPr>
        <w:pStyle w:val="Tableform1tina"/>
        <w:spacing w:before="0"/>
        <w:rPr>
          <w:rFonts w:ascii="Arial" w:hAnsi="Arial" w:cs="Arial"/>
          <w:b w:val="0"/>
          <w:sz w:val="24"/>
          <w:lang w:val="en-IE"/>
        </w:rPr>
      </w:pPr>
      <w:r w:rsidRPr="00097227">
        <w:rPr>
          <w:rFonts w:ascii="Arial" w:hAnsi="Arial" w:cs="Arial"/>
          <w:sz w:val="24"/>
          <w:lang w:val="en-IE"/>
        </w:rPr>
        <w:t>2.1</w:t>
      </w:r>
      <w:r w:rsidRPr="00097227">
        <w:rPr>
          <w:rFonts w:ascii="Arial" w:hAnsi="Arial" w:cs="Arial"/>
          <w:sz w:val="24"/>
          <w:lang w:val="en-IE"/>
        </w:rPr>
        <w:tab/>
        <w:t>Working title of proposed study</w:t>
      </w:r>
    </w:p>
    <w:tbl>
      <w:tblPr>
        <w:tblW w:w="9498"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498"/>
      </w:tblGrid>
      <w:tr w:rsidR="0025191E" w:rsidRPr="00097227" w:rsidTr="001D3F80">
        <w:trPr>
          <w:cantSplit/>
          <w:trHeight w:val="123"/>
        </w:trPr>
        <w:tc>
          <w:tcPr>
            <w:tcW w:w="9498" w:type="dxa"/>
          </w:tcPr>
          <w:p w:rsidR="0025191E" w:rsidRPr="00876E52" w:rsidRDefault="00876E52" w:rsidP="00FF104A">
            <w:pPr>
              <w:rPr>
                <w:rFonts w:ascii="Arial" w:hAnsi="Arial" w:cs="Arial"/>
                <w:color w:val="FF0000"/>
              </w:rPr>
            </w:pPr>
            <w:r>
              <w:rPr>
                <w:rFonts w:ascii="Arial" w:hAnsi="Arial" w:cs="Arial"/>
                <w:color w:val="FF0000"/>
              </w:rPr>
              <w:t>As mentioned earlier keep consistent throughout</w:t>
            </w:r>
          </w:p>
          <w:p w:rsidR="0025191E" w:rsidRPr="00097227" w:rsidRDefault="0025191E" w:rsidP="00FF104A">
            <w:pPr>
              <w:rPr>
                <w:rFonts w:ascii="Arial" w:hAnsi="Arial" w:cs="Arial"/>
              </w:rPr>
            </w:pPr>
          </w:p>
        </w:tc>
      </w:tr>
    </w:tbl>
    <w:p w:rsidR="0025191E" w:rsidRPr="00097227" w:rsidRDefault="0025191E" w:rsidP="00097227">
      <w:pPr>
        <w:ind w:left="-567"/>
        <w:rPr>
          <w:rFonts w:ascii="Arial" w:hAnsi="Arial" w:cs="Arial"/>
        </w:rPr>
      </w:pPr>
    </w:p>
    <w:p w:rsidR="0025191E" w:rsidRPr="00097227" w:rsidRDefault="0025191E" w:rsidP="00FF104A">
      <w:pPr>
        <w:rPr>
          <w:rFonts w:ascii="Arial" w:hAnsi="Arial" w:cs="Arial"/>
          <w:b/>
        </w:rPr>
      </w:pPr>
      <w:r w:rsidRPr="00097227">
        <w:rPr>
          <w:rFonts w:ascii="Arial" w:hAnsi="Arial" w:cs="Arial"/>
          <w:b/>
        </w:rPr>
        <w:t>2.2</w:t>
      </w:r>
      <w:r w:rsidRPr="00097227">
        <w:rPr>
          <w:rFonts w:ascii="Arial" w:hAnsi="Arial" w:cs="Arial"/>
          <w:b/>
        </w:rPr>
        <w:tab/>
        <w:t>Dates &amp; Duration of Study</w:t>
      </w:r>
    </w:p>
    <w:tbl>
      <w:tblPr>
        <w:tblW w:w="9498" w:type="dxa"/>
        <w:tblInd w:w="675" w:type="dxa"/>
        <w:tblLayout w:type="fixed"/>
        <w:tblLook w:val="0000" w:firstRow="0" w:lastRow="0" w:firstColumn="0" w:lastColumn="0" w:noHBand="0" w:noVBand="0"/>
      </w:tblPr>
      <w:tblGrid>
        <w:gridCol w:w="1985"/>
        <w:gridCol w:w="2693"/>
        <w:gridCol w:w="1559"/>
        <w:gridCol w:w="3261"/>
      </w:tblGrid>
      <w:tr w:rsidR="0025191E" w:rsidRPr="00097227" w:rsidTr="00876E52">
        <w:trPr>
          <w:trHeight w:val="86"/>
        </w:trPr>
        <w:tc>
          <w:tcPr>
            <w:tcW w:w="1985" w:type="dxa"/>
            <w:tcBorders>
              <w:top w:val="nil"/>
              <w:left w:val="nil"/>
              <w:bottom w:val="nil"/>
              <w:right w:val="single" w:sz="6" w:space="0" w:color="000000"/>
            </w:tcBorders>
          </w:tcPr>
          <w:p w:rsidR="0025191E" w:rsidRPr="00097227" w:rsidRDefault="0025191E" w:rsidP="00FF104A">
            <w:pPr>
              <w:pStyle w:val="Tableform1tina"/>
              <w:spacing w:before="0" w:after="0"/>
              <w:rPr>
                <w:rFonts w:ascii="Arial" w:hAnsi="Arial" w:cs="Arial"/>
                <w:b w:val="0"/>
                <w:sz w:val="24"/>
                <w:lang w:val="en-IE"/>
              </w:rPr>
            </w:pPr>
            <w:r w:rsidRPr="00097227">
              <w:rPr>
                <w:rFonts w:ascii="Arial" w:hAnsi="Arial" w:cs="Arial"/>
                <w:b w:val="0"/>
                <w:sz w:val="24"/>
                <w:lang w:val="en-IE"/>
              </w:rPr>
              <w:t xml:space="preserve"> Proposed Start Date:</w:t>
            </w:r>
          </w:p>
        </w:tc>
        <w:tc>
          <w:tcPr>
            <w:tcW w:w="2693" w:type="dxa"/>
            <w:tcBorders>
              <w:top w:val="single" w:sz="6" w:space="0" w:color="000000"/>
              <w:left w:val="single" w:sz="6" w:space="0" w:color="000000"/>
              <w:bottom w:val="single" w:sz="6" w:space="0" w:color="000000"/>
              <w:right w:val="single" w:sz="6" w:space="0" w:color="000000"/>
            </w:tcBorders>
          </w:tcPr>
          <w:p w:rsidR="0025191E" w:rsidRPr="00876E52" w:rsidRDefault="00876E52" w:rsidP="00FF104A">
            <w:pPr>
              <w:pStyle w:val="Tableform1tina"/>
              <w:spacing w:before="0" w:after="0"/>
              <w:rPr>
                <w:rFonts w:ascii="Arial" w:hAnsi="Arial" w:cs="Arial"/>
                <w:b w:val="0"/>
                <w:color w:val="FF0000"/>
                <w:sz w:val="24"/>
                <w:lang w:val="en-IE"/>
              </w:rPr>
            </w:pPr>
            <w:r>
              <w:rPr>
                <w:rFonts w:ascii="Arial" w:hAnsi="Arial" w:cs="Arial"/>
                <w:b w:val="0"/>
                <w:color w:val="FF0000"/>
                <w:sz w:val="24"/>
                <w:lang w:val="en-IE"/>
              </w:rPr>
              <w:t xml:space="preserve"> Do not be over ambitious</w:t>
            </w:r>
            <w:r w:rsidR="00E8504A">
              <w:rPr>
                <w:rFonts w:ascii="Arial" w:hAnsi="Arial" w:cs="Arial"/>
                <w:b w:val="0"/>
                <w:color w:val="FF0000"/>
                <w:sz w:val="24"/>
                <w:lang w:val="en-IE"/>
              </w:rPr>
              <w:t>. A</w:t>
            </w:r>
            <w:r>
              <w:rPr>
                <w:rFonts w:ascii="Arial" w:hAnsi="Arial" w:cs="Arial"/>
                <w:b w:val="0"/>
                <w:color w:val="FF0000"/>
                <w:sz w:val="24"/>
                <w:lang w:val="en-IE"/>
              </w:rPr>
              <w:t>t the ve</w:t>
            </w:r>
            <w:r w:rsidR="00773D82">
              <w:rPr>
                <w:rFonts w:ascii="Arial" w:hAnsi="Arial" w:cs="Arial"/>
                <w:b w:val="0"/>
                <w:color w:val="FF0000"/>
                <w:sz w:val="24"/>
                <w:lang w:val="en-IE"/>
              </w:rPr>
              <w:t>ry best put in a date that is 14</w:t>
            </w:r>
            <w:r w:rsidR="00E8504A">
              <w:rPr>
                <w:rFonts w:ascii="Arial" w:hAnsi="Arial" w:cs="Arial"/>
                <w:b w:val="0"/>
                <w:color w:val="FF0000"/>
                <w:sz w:val="24"/>
                <w:lang w:val="en-IE"/>
              </w:rPr>
              <w:t xml:space="preserve"> </w:t>
            </w:r>
            <w:r>
              <w:rPr>
                <w:rFonts w:ascii="Arial" w:hAnsi="Arial" w:cs="Arial"/>
                <w:b w:val="0"/>
                <w:color w:val="FF0000"/>
                <w:sz w:val="24"/>
                <w:lang w:val="en-IE"/>
              </w:rPr>
              <w:t>days after the ethics meeting and under no</w:t>
            </w:r>
            <w:r w:rsidR="00773D82">
              <w:rPr>
                <w:rFonts w:ascii="Arial" w:hAnsi="Arial" w:cs="Arial"/>
                <w:b w:val="0"/>
                <w:color w:val="FF0000"/>
                <w:sz w:val="24"/>
                <w:lang w:val="en-IE"/>
              </w:rPr>
              <w:t xml:space="preserve"> circumstances arrange </w:t>
            </w:r>
            <w:r>
              <w:rPr>
                <w:rFonts w:ascii="Arial" w:hAnsi="Arial" w:cs="Arial"/>
                <w:b w:val="0"/>
                <w:color w:val="FF0000"/>
                <w:sz w:val="24"/>
                <w:lang w:val="en-IE"/>
              </w:rPr>
              <w:t>inter</w:t>
            </w:r>
            <w:r w:rsidR="00E8504A">
              <w:rPr>
                <w:rFonts w:ascii="Arial" w:hAnsi="Arial" w:cs="Arial"/>
                <w:b w:val="0"/>
                <w:color w:val="FF0000"/>
                <w:sz w:val="24"/>
                <w:lang w:val="en-IE"/>
              </w:rPr>
              <w:t xml:space="preserve">views </w:t>
            </w:r>
            <w:r w:rsidR="00773D82">
              <w:rPr>
                <w:rFonts w:ascii="Arial" w:hAnsi="Arial" w:cs="Arial"/>
                <w:b w:val="0"/>
                <w:color w:val="FF0000"/>
                <w:sz w:val="24"/>
                <w:lang w:val="en-IE"/>
              </w:rPr>
              <w:t>etc.</w:t>
            </w:r>
            <w:r w:rsidR="00E8504A">
              <w:rPr>
                <w:rFonts w:ascii="Arial" w:hAnsi="Arial" w:cs="Arial"/>
                <w:b w:val="0"/>
                <w:color w:val="FF0000"/>
                <w:sz w:val="24"/>
                <w:lang w:val="en-IE"/>
              </w:rPr>
              <w:t xml:space="preserve"> until final ethical approval is received</w:t>
            </w:r>
          </w:p>
        </w:tc>
        <w:tc>
          <w:tcPr>
            <w:tcW w:w="1559" w:type="dxa"/>
            <w:tcBorders>
              <w:top w:val="nil"/>
              <w:left w:val="single" w:sz="6" w:space="0" w:color="000000"/>
              <w:bottom w:val="nil"/>
              <w:right w:val="single" w:sz="6" w:space="0" w:color="000000"/>
            </w:tcBorders>
          </w:tcPr>
          <w:p w:rsidR="0025191E" w:rsidRPr="00097227" w:rsidRDefault="0025191E" w:rsidP="00FF104A">
            <w:pPr>
              <w:pStyle w:val="Heading2"/>
              <w:keepNext w:val="0"/>
              <w:rPr>
                <w:rFonts w:ascii="Arial" w:hAnsi="Arial" w:cs="Arial"/>
                <w:b w:val="0"/>
                <w:color w:val="000000" w:themeColor="text1"/>
                <w:sz w:val="24"/>
              </w:rPr>
            </w:pPr>
            <w:r w:rsidRPr="00097227">
              <w:rPr>
                <w:rFonts w:ascii="Arial" w:hAnsi="Arial" w:cs="Arial"/>
                <w:b w:val="0"/>
                <w:color w:val="000000" w:themeColor="text1"/>
                <w:sz w:val="24"/>
              </w:rPr>
              <w:t>Proposed End Date:</w:t>
            </w:r>
          </w:p>
        </w:tc>
        <w:tc>
          <w:tcPr>
            <w:tcW w:w="3261" w:type="dxa"/>
            <w:tcBorders>
              <w:top w:val="single" w:sz="6" w:space="0" w:color="000000"/>
              <w:left w:val="single" w:sz="6" w:space="0" w:color="000000"/>
              <w:bottom w:val="single" w:sz="6" w:space="0" w:color="000000"/>
              <w:right w:val="single" w:sz="6" w:space="0" w:color="000000"/>
            </w:tcBorders>
          </w:tcPr>
          <w:p w:rsidR="0025191E" w:rsidRPr="00876E52" w:rsidRDefault="00876E52" w:rsidP="00FF104A">
            <w:pPr>
              <w:pStyle w:val="Heading2"/>
              <w:keepNext w:val="0"/>
              <w:rPr>
                <w:rFonts w:ascii="Arial" w:hAnsi="Arial" w:cs="Arial"/>
                <w:b w:val="0"/>
                <w:color w:val="FF0000"/>
                <w:sz w:val="24"/>
              </w:rPr>
            </w:pPr>
            <w:r w:rsidRPr="00876E52">
              <w:rPr>
                <w:rFonts w:ascii="Arial" w:hAnsi="Arial" w:cs="Arial"/>
                <w:b w:val="0"/>
                <w:color w:val="FF0000"/>
                <w:sz w:val="24"/>
              </w:rPr>
              <w:t xml:space="preserve">Give yourself a bit of extra time here </w:t>
            </w:r>
            <w:r>
              <w:rPr>
                <w:rFonts w:ascii="Arial" w:hAnsi="Arial" w:cs="Arial"/>
                <w:b w:val="0"/>
                <w:color w:val="FF0000"/>
                <w:sz w:val="24"/>
              </w:rPr>
              <w:t>in case something  delays you , put in at the earliest  the date of submission of your masters rather than the date you expect to stop collecting data</w:t>
            </w:r>
          </w:p>
        </w:tc>
      </w:tr>
    </w:tbl>
    <w:p w:rsidR="0025191E" w:rsidRPr="00097227" w:rsidRDefault="0025191E" w:rsidP="00FF104A">
      <w:pPr>
        <w:rPr>
          <w:rFonts w:ascii="Arial" w:hAnsi="Arial" w:cs="Arial"/>
        </w:rPr>
      </w:pPr>
    </w:p>
    <w:p w:rsidR="0025191E" w:rsidRPr="00097227" w:rsidRDefault="0025191E" w:rsidP="009C4AB1">
      <w:pPr>
        <w:numPr>
          <w:ilvl w:val="1"/>
          <w:numId w:val="9"/>
        </w:numPr>
        <w:tabs>
          <w:tab w:val="clear" w:pos="855"/>
          <w:tab w:val="num" w:pos="567"/>
        </w:tabs>
        <w:spacing w:after="0" w:line="240" w:lineRule="auto"/>
        <w:ind w:left="0" w:firstLine="0"/>
        <w:rPr>
          <w:rFonts w:ascii="Arial" w:hAnsi="Arial" w:cs="Arial"/>
          <w:b/>
        </w:rPr>
      </w:pPr>
      <w:r w:rsidRPr="00097227">
        <w:rPr>
          <w:rFonts w:ascii="Arial" w:hAnsi="Arial" w:cs="Arial"/>
          <w:b/>
        </w:rPr>
        <w:t xml:space="preserve"> What are the primary location(s) for data collection? (e.g. classroom, participant’s home,</w:t>
      </w:r>
    </w:p>
    <w:p w:rsidR="0025191E" w:rsidRPr="00097227" w:rsidRDefault="0025191E" w:rsidP="00FF104A">
      <w:pPr>
        <w:rPr>
          <w:rFonts w:ascii="Arial" w:hAnsi="Arial" w:cs="Arial"/>
          <w:b/>
        </w:rPr>
      </w:pPr>
      <w:r w:rsidRPr="00097227">
        <w:rPr>
          <w:rFonts w:ascii="Arial" w:hAnsi="Arial" w:cs="Arial"/>
          <w:b/>
        </w:rPr>
        <w:t xml:space="preserve">           hospital/clinic, laboratory, place of convenience for participant)</w:t>
      </w:r>
    </w:p>
    <w:tbl>
      <w:tblPr>
        <w:tblW w:w="9356" w:type="dxa"/>
        <w:tblInd w:w="6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9356"/>
      </w:tblGrid>
      <w:tr w:rsidR="00876E52" w:rsidRPr="00097227" w:rsidTr="005E1136">
        <w:trPr>
          <w:cantSplit/>
          <w:trHeight w:val="1503"/>
        </w:trPr>
        <w:tc>
          <w:tcPr>
            <w:tcW w:w="9356" w:type="dxa"/>
          </w:tcPr>
          <w:p w:rsidR="00876E52" w:rsidRDefault="00773D82" w:rsidP="00876E52">
            <w:pPr>
              <w:rPr>
                <w:rFonts w:ascii="Arial" w:hAnsi="Arial" w:cs="Arial"/>
                <w:color w:val="FF0000"/>
              </w:rPr>
            </w:pPr>
            <w:r>
              <w:rPr>
                <w:rFonts w:ascii="Arial" w:hAnsi="Arial" w:cs="Arial"/>
                <w:color w:val="FF0000"/>
              </w:rPr>
              <w:t xml:space="preserve"> Again be specific here, location of interviews should protect the identities of the participants, in other words, colleagues should not be able to see participants arriving/leaving interview location. </w:t>
            </w:r>
            <w:r w:rsidR="00876E52">
              <w:rPr>
                <w:rFonts w:ascii="Arial" w:hAnsi="Arial" w:cs="Arial"/>
                <w:color w:val="FF0000"/>
              </w:rPr>
              <w:t xml:space="preserve"> Be specific if you are collecting data from othe</w:t>
            </w:r>
            <w:r>
              <w:rPr>
                <w:rFonts w:ascii="Arial" w:hAnsi="Arial" w:cs="Arial"/>
                <w:color w:val="FF0000"/>
              </w:rPr>
              <w:t>r units that you do not work on.</w:t>
            </w:r>
          </w:p>
          <w:p w:rsidR="00212A4E" w:rsidRDefault="00876E52" w:rsidP="005E6501">
            <w:pPr>
              <w:rPr>
                <w:rFonts w:ascii="Arial" w:hAnsi="Arial" w:cs="Arial"/>
                <w:color w:val="FF0000"/>
              </w:rPr>
            </w:pPr>
            <w:r>
              <w:rPr>
                <w:rFonts w:ascii="Arial" w:hAnsi="Arial" w:cs="Arial"/>
                <w:color w:val="FF0000"/>
              </w:rPr>
              <w:t>If you are interviewing alone off si</w:t>
            </w:r>
            <w:r w:rsidR="005E6501">
              <w:rPr>
                <w:rFonts w:ascii="Arial" w:hAnsi="Arial" w:cs="Arial"/>
                <w:color w:val="FF0000"/>
              </w:rPr>
              <w:t>te or in a person’s home you must note that you will adhere to</w:t>
            </w:r>
            <w:r>
              <w:rPr>
                <w:rFonts w:ascii="Arial" w:hAnsi="Arial" w:cs="Arial"/>
                <w:color w:val="FF0000"/>
              </w:rPr>
              <w:t xml:space="preserve"> the Lone researchers</w:t>
            </w:r>
            <w:r w:rsidR="00212A4E">
              <w:rPr>
                <w:rFonts w:ascii="Arial" w:hAnsi="Arial" w:cs="Arial"/>
                <w:color w:val="FF0000"/>
              </w:rPr>
              <w:t>’</w:t>
            </w:r>
            <w:r>
              <w:rPr>
                <w:rFonts w:ascii="Arial" w:hAnsi="Arial" w:cs="Arial"/>
                <w:color w:val="FF0000"/>
              </w:rPr>
              <w:t xml:space="preserve"> policy</w:t>
            </w:r>
            <w:r w:rsidR="005E6501">
              <w:rPr>
                <w:rFonts w:ascii="Arial" w:hAnsi="Arial" w:cs="Arial"/>
                <w:color w:val="FF0000"/>
              </w:rPr>
              <w:t>.</w:t>
            </w:r>
            <w:r w:rsidR="00212A4E">
              <w:rPr>
                <w:rFonts w:ascii="Arial" w:hAnsi="Arial" w:cs="Arial"/>
                <w:color w:val="FF0000"/>
              </w:rPr>
              <w:t xml:space="preserve"> </w:t>
            </w:r>
            <w:hyperlink r:id="rId10" w:history="1">
              <w:r w:rsidR="00212A4E" w:rsidRPr="00A33958">
                <w:rPr>
                  <w:rStyle w:val="Hyperlink"/>
                  <w:rFonts w:ascii="Arial" w:hAnsi="Arial" w:cs="Arial"/>
                </w:rPr>
                <w:t>http://www.nursing-midwifery.tcd.ie/research/assets/pdf/Lone-Worker-Guidelines.pdf</w:t>
              </w:r>
            </w:hyperlink>
          </w:p>
          <w:p w:rsidR="00876E52" w:rsidRPr="00876E52" w:rsidRDefault="005E6501" w:rsidP="005E6501">
            <w:pPr>
              <w:rPr>
                <w:rFonts w:ascii="Arial" w:hAnsi="Arial" w:cs="Arial"/>
                <w:color w:val="FF0000"/>
              </w:rPr>
            </w:pPr>
            <w:r>
              <w:rPr>
                <w:rFonts w:ascii="Arial" w:hAnsi="Arial" w:cs="Arial"/>
                <w:color w:val="FF0000"/>
              </w:rPr>
              <w:t xml:space="preserve"> </w:t>
            </w:r>
            <w:r w:rsidR="00876E52">
              <w:rPr>
                <w:rFonts w:ascii="Arial" w:hAnsi="Arial" w:cs="Arial"/>
                <w:color w:val="FF0000"/>
              </w:rPr>
              <w:t xml:space="preserve"> </w:t>
            </w:r>
          </w:p>
        </w:tc>
      </w:tr>
    </w:tbl>
    <w:p w:rsidR="0025191E" w:rsidRPr="00097227" w:rsidRDefault="0025191E" w:rsidP="00FF104A">
      <w:pPr>
        <w:rPr>
          <w:rFonts w:ascii="Arial" w:hAnsi="Arial" w:cs="Arial"/>
          <w:b/>
        </w:rPr>
      </w:pPr>
    </w:p>
    <w:p w:rsidR="0025191E" w:rsidRPr="00097227" w:rsidRDefault="0025191E" w:rsidP="009C4AB1">
      <w:pPr>
        <w:numPr>
          <w:ilvl w:val="1"/>
          <w:numId w:val="9"/>
        </w:numPr>
        <w:spacing w:line="240" w:lineRule="auto"/>
        <w:rPr>
          <w:rFonts w:ascii="Arial" w:hAnsi="Arial" w:cs="Arial"/>
          <w:b/>
        </w:rPr>
      </w:pPr>
      <w:r w:rsidRPr="00097227">
        <w:rPr>
          <w:rFonts w:ascii="Arial" w:hAnsi="Arial" w:cs="Arial"/>
          <w:b/>
        </w:rPr>
        <w:t>State research aim(s) and objective(s), research question or hypothesis (as appropriate)</w:t>
      </w:r>
    </w:p>
    <w:tbl>
      <w:tblPr>
        <w:tblW w:w="9356"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25191E" w:rsidRPr="00097227" w:rsidTr="009C4830">
        <w:trPr>
          <w:trHeight w:val="1414"/>
        </w:trPr>
        <w:tc>
          <w:tcPr>
            <w:tcW w:w="9356" w:type="dxa"/>
          </w:tcPr>
          <w:p w:rsidR="00773D82" w:rsidRDefault="00773D82" w:rsidP="00EB5C62">
            <w:pPr>
              <w:rPr>
                <w:rFonts w:ascii="Arial" w:hAnsi="Arial" w:cs="Arial"/>
                <w:color w:val="FF0000"/>
              </w:rPr>
            </w:pPr>
            <w:r>
              <w:rPr>
                <w:rFonts w:ascii="Arial" w:hAnsi="Arial" w:cs="Arial"/>
                <w:color w:val="FF0000"/>
              </w:rPr>
              <w:t>Your aims and objectives should be achievable and reflected in your research design.</w:t>
            </w:r>
          </w:p>
          <w:p w:rsidR="00446BBC" w:rsidRPr="00097227" w:rsidRDefault="00446BBC" w:rsidP="00EB5C62">
            <w:pPr>
              <w:rPr>
                <w:rFonts w:ascii="Arial" w:hAnsi="Arial" w:cs="Arial"/>
              </w:rPr>
            </w:pPr>
            <w:r>
              <w:rPr>
                <w:rFonts w:ascii="Arial" w:hAnsi="Arial" w:cs="Arial"/>
                <w:color w:val="FF0000"/>
              </w:rPr>
              <w:t>If you have</w:t>
            </w:r>
            <w:r w:rsidR="00EB5C62">
              <w:rPr>
                <w:rFonts w:ascii="Arial" w:hAnsi="Arial" w:cs="Arial"/>
                <w:color w:val="FF0000"/>
              </w:rPr>
              <w:t xml:space="preserve"> a study that has several phases</w:t>
            </w:r>
            <w:r w:rsidR="00773D82">
              <w:rPr>
                <w:rFonts w:ascii="Arial" w:hAnsi="Arial" w:cs="Arial"/>
                <w:color w:val="FF0000"/>
              </w:rPr>
              <w:t>,</w:t>
            </w:r>
            <w:r w:rsidR="00EB5C62">
              <w:rPr>
                <w:rFonts w:ascii="Arial" w:hAnsi="Arial" w:cs="Arial"/>
                <w:color w:val="FF0000"/>
              </w:rPr>
              <w:t xml:space="preserve"> and particularly if phase 1</w:t>
            </w:r>
            <w:r w:rsidR="00773D82">
              <w:rPr>
                <w:rFonts w:ascii="Arial" w:hAnsi="Arial" w:cs="Arial"/>
                <w:color w:val="FF0000"/>
              </w:rPr>
              <w:t>,</w:t>
            </w:r>
            <w:r w:rsidR="00EB5C62">
              <w:rPr>
                <w:rFonts w:ascii="Arial" w:hAnsi="Arial" w:cs="Arial"/>
                <w:color w:val="FF0000"/>
              </w:rPr>
              <w:t xml:space="preserve"> for example</w:t>
            </w:r>
            <w:r w:rsidR="00773D82">
              <w:rPr>
                <w:rFonts w:ascii="Arial" w:hAnsi="Arial" w:cs="Arial"/>
                <w:color w:val="FF0000"/>
              </w:rPr>
              <w:t>,</w:t>
            </w:r>
            <w:r w:rsidR="00EB5C62">
              <w:rPr>
                <w:rFonts w:ascii="Arial" w:hAnsi="Arial" w:cs="Arial"/>
                <w:color w:val="FF0000"/>
              </w:rPr>
              <w:t xml:space="preserve"> will inform phase 2</w:t>
            </w:r>
            <w:r w:rsidR="00773D82">
              <w:rPr>
                <w:rFonts w:ascii="Arial" w:hAnsi="Arial" w:cs="Arial"/>
                <w:color w:val="FF0000"/>
              </w:rPr>
              <w:t>,</w:t>
            </w:r>
            <w:r w:rsidR="00EB5C62">
              <w:rPr>
                <w:rFonts w:ascii="Arial" w:hAnsi="Arial" w:cs="Arial"/>
                <w:color w:val="FF0000"/>
              </w:rPr>
              <w:t xml:space="preserve"> </w:t>
            </w:r>
            <w:r>
              <w:rPr>
                <w:rFonts w:ascii="Arial" w:hAnsi="Arial" w:cs="Arial"/>
                <w:color w:val="FF0000"/>
              </w:rPr>
              <w:t>you are</w:t>
            </w:r>
            <w:r w:rsidR="00EB5C62">
              <w:rPr>
                <w:rFonts w:ascii="Arial" w:hAnsi="Arial" w:cs="Arial"/>
                <w:color w:val="FF0000"/>
              </w:rPr>
              <w:t xml:space="preserve"> advised to submit </w:t>
            </w:r>
            <w:r>
              <w:rPr>
                <w:rFonts w:ascii="Arial" w:hAnsi="Arial" w:cs="Arial"/>
                <w:color w:val="FF0000"/>
              </w:rPr>
              <w:t>a separate application for the two different phases</w:t>
            </w:r>
            <w:r w:rsidR="00EB5C62">
              <w:rPr>
                <w:rFonts w:ascii="Arial" w:hAnsi="Arial" w:cs="Arial"/>
                <w:color w:val="FF0000"/>
              </w:rPr>
              <w:t>.</w:t>
            </w:r>
            <w:r>
              <w:rPr>
                <w:rFonts w:ascii="Arial" w:hAnsi="Arial" w:cs="Arial"/>
                <w:color w:val="FF0000"/>
              </w:rPr>
              <w:t xml:space="preserve"> </w:t>
            </w:r>
          </w:p>
        </w:tc>
      </w:tr>
    </w:tbl>
    <w:p w:rsidR="0025191E" w:rsidRPr="00097227" w:rsidRDefault="0025191E" w:rsidP="00FF104A">
      <w:pPr>
        <w:rPr>
          <w:rFonts w:ascii="Arial" w:hAnsi="Arial" w:cs="Arial"/>
        </w:rPr>
      </w:pPr>
    </w:p>
    <w:p w:rsidR="0025191E" w:rsidRPr="00097227" w:rsidRDefault="0025191E" w:rsidP="009C4AB1">
      <w:pPr>
        <w:numPr>
          <w:ilvl w:val="1"/>
          <w:numId w:val="9"/>
        </w:numPr>
        <w:spacing w:line="240" w:lineRule="auto"/>
        <w:rPr>
          <w:rFonts w:ascii="Arial" w:hAnsi="Arial" w:cs="Arial"/>
          <w:i/>
        </w:rPr>
      </w:pPr>
      <w:r w:rsidRPr="00097227">
        <w:rPr>
          <w:rFonts w:ascii="Arial" w:hAnsi="Arial" w:cs="Arial"/>
          <w:b/>
        </w:rPr>
        <w:lastRenderedPageBreak/>
        <w:t xml:space="preserve">Provide brief outline of the project </w:t>
      </w:r>
      <w:r w:rsidRPr="00097227">
        <w:rPr>
          <w:rFonts w:ascii="Arial" w:hAnsi="Arial" w:cs="Arial"/>
        </w:rPr>
        <w:t>(</w:t>
      </w:r>
      <w:r w:rsidRPr="00097227">
        <w:rPr>
          <w:rFonts w:ascii="Arial" w:hAnsi="Arial" w:cs="Arial"/>
          <w:b/>
          <w:bCs/>
          <w:u w:val="single"/>
        </w:rPr>
        <w:t>maximum 400 words</w:t>
      </w:r>
      <w:r w:rsidRPr="00097227">
        <w:rPr>
          <w:rFonts w:ascii="Arial" w:hAnsi="Arial" w:cs="Arial"/>
        </w:rPr>
        <w:t>, must include background, research approach, design, data collection methods, sampling, indicate the method of sampling you intend to use and the sample size</w:t>
      </w:r>
    </w:p>
    <w:tbl>
      <w:tblPr>
        <w:tblW w:w="94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25191E" w:rsidRPr="00097227" w:rsidTr="001D3F80">
        <w:tc>
          <w:tcPr>
            <w:tcW w:w="9498" w:type="dxa"/>
          </w:tcPr>
          <w:p w:rsidR="009C4830" w:rsidRPr="00115C1F" w:rsidRDefault="009C4830" w:rsidP="00212A4E">
            <w:pPr>
              <w:spacing w:after="0"/>
              <w:rPr>
                <w:rFonts w:ascii="Arial" w:hAnsi="Arial" w:cs="Arial"/>
                <w:color w:val="FF0000"/>
              </w:rPr>
            </w:pPr>
            <w:r w:rsidRPr="00115C1F">
              <w:rPr>
                <w:rFonts w:ascii="Arial" w:hAnsi="Arial" w:cs="Arial"/>
                <w:color w:val="FF0000"/>
              </w:rPr>
              <w:t xml:space="preserve">This is the section </w:t>
            </w:r>
            <w:r w:rsidR="00212A4E" w:rsidRPr="00115C1F">
              <w:rPr>
                <w:rFonts w:ascii="Arial" w:hAnsi="Arial" w:cs="Arial"/>
                <w:color w:val="FF0000"/>
              </w:rPr>
              <w:t>where many errors</w:t>
            </w:r>
            <w:r w:rsidR="00EB5C62">
              <w:rPr>
                <w:rFonts w:ascii="Arial" w:hAnsi="Arial" w:cs="Arial"/>
                <w:color w:val="FF0000"/>
              </w:rPr>
              <w:t xml:space="preserve"> ambiguities and omissions</w:t>
            </w:r>
            <w:r w:rsidR="00212A4E" w:rsidRPr="00115C1F">
              <w:rPr>
                <w:rFonts w:ascii="Arial" w:hAnsi="Arial" w:cs="Arial"/>
                <w:color w:val="FF0000"/>
              </w:rPr>
              <w:t xml:space="preserve"> occur. Ensure </w:t>
            </w:r>
            <w:r w:rsidR="00EB5C62">
              <w:rPr>
                <w:rFonts w:ascii="Arial" w:hAnsi="Arial" w:cs="Arial"/>
                <w:color w:val="FF0000"/>
              </w:rPr>
              <w:t xml:space="preserve"> you address</w:t>
            </w:r>
            <w:r w:rsidR="00212A4E" w:rsidRPr="00115C1F">
              <w:rPr>
                <w:rFonts w:ascii="Arial" w:hAnsi="Arial" w:cs="Arial"/>
                <w:color w:val="FF0000"/>
              </w:rPr>
              <w:t xml:space="preserve"> each of the elements outlined in the instructions above. </w:t>
            </w:r>
          </w:p>
          <w:p w:rsidR="009C4830" w:rsidRPr="00EB5C62" w:rsidRDefault="00EB44B2" w:rsidP="00EB44B2">
            <w:pPr>
              <w:spacing w:after="0"/>
              <w:rPr>
                <w:rFonts w:ascii="Arial" w:hAnsi="Arial" w:cs="Arial"/>
                <w:b/>
                <w:color w:val="FF0000"/>
              </w:rPr>
            </w:pPr>
            <w:r w:rsidRPr="00EB5C62">
              <w:rPr>
                <w:rFonts w:ascii="Arial" w:hAnsi="Arial" w:cs="Arial"/>
                <w:b/>
                <w:color w:val="FF0000"/>
              </w:rPr>
              <w:t>D</w:t>
            </w:r>
            <w:r w:rsidR="00212A4E" w:rsidRPr="00EB5C62">
              <w:rPr>
                <w:rFonts w:ascii="Arial" w:hAnsi="Arial" w:cs="Arial"/>
                <w:b/>
                <w:color w:val="FF0000"/>
              </w:rPr>
              <w:t>o not include</w:t>
            </w:r>
            <w:r w:rsidR="009C4830" w:rsidRPr="00EB5C62">
              <w:rPr>
                <w:rFonts w:ascii="Arial" w:hAnsi="Arial" w:cs="Arial"/>
                <w:b/>
                <w:color w:val="FF0000"/>
              </w:rPr>
              <w:t xml:space="preserve"> appendices such as your </w:t>
            </w:r>
            <w:r w:rsidR="00212A4E" w:rsidRPr="00EB5C62">
              <w:rPr>
                <w:rFonts w:ascii="Arial" w:hAnsi="Arial" w:cs="Arial"/>
                <w:b/>
                <w:color w:val="FF0000"/>
              </w:rPr>
              <w:t xml:space="preserve">academic research proposal. </w:t>
            </w:r>
          </w:p>
          <w:p w:rsidR="00212A4E" w:rsidRPr="00115C1F" w:rsidRDefault="009C4830" w:rsidP="00EB44B2">
            <w:pPr>
              <w:spacing w:after="0"/>
              <w:rPr>
                <w:rFonts w:ascii="Arial" w:hAnsi="Arial" w:cs="Arial"/>
                <w:color w:val="FF0000"/>
              </w:rPr>
            </w:pPr>
            <w:r w:rsidRPr="00115C1F">
              <w:rPr>
                <w:rFonts w:ascii="Arial" w:hAnsi="Arial" w:cs="Arial"/>
                <w:b/>
                <w:color w:val="FF0000"/>
              </w:rPr>
              <w:t>Background:</w:t>
            </w:r>
            <w:r w:rsidR="00212A4E" w:rsidRPr="00115C1F">
              <w:rPr>
                <w:rFonts w:ascii="Arial" w:hAnsi="Arial" w:cs="Arial"/>
                <w:color w:val="FF0000"/>
              </w:rPr>
              <w:t xml:space="preserve"> P</w:t>
            </w:r>
            <w:r w:rsidRPr="00115C1F">
              <w:rPr>
                <w:rFonts w:ascii="Arial" w:hAnsi="Arial" w:cs="Arial"/>
                <w:color w:val="FF0000"/>
              </w:rPr>
              <w:t xml:space="preserve">rovide </w:t>
            </w:r>
            <w:r w:rsidR="00212A4E" w:rsidRPr="00115C1F">
              <w:rPr>
                <w:rFonts w:ascii="Arial" w:hAnsi="Arial" w:cs="Arial"/>
                <w:color w:val="FF0000"/>
              </w:rPr>
              <w:t xml:space="preserve">brief but </w:t>
            </w:r>
            <w:r w:rsidRPr="00115C1F">
              <w:rPr>
                <w:rFonts w:ascii="Arial" w:hAnsi="Arial" w:cs="Arial"/>
                <w:color w:val="FF0000"/>
              </w:rPr>
              <w:t>suff</w:t>
            </w:r>
            <w:r w:rsidR="00212A4E" w:rsidRPr="00115C1F">
              <w:rPr>
                <w:rFonts w:ascii="Arial" w:hAnsi="Arial" w:cs="Arial"/>
                <w:color w:val="FF0000"/>
              </w:rPr>
              <w:t>icient background to justify</w:t>
            </w:r>
            <w:r w:rsidRPr="00115C1F">
              <w:rPr>
                <w:rFonts w:ascii="Arial" w:hAnsi="Arial" w:cs="Arial"/>
                <w:color w:val="FF0000"/>
              </w:rPr>
              <w:t xml:space="preserve"> </w:t>
            </w:r>
            <w:r w:rsidR="00212A4E" w:rsidRPr="00115C1F">
              <w:rPr>
                <w:rFonts w:ascii="Arial" w:hAnsi="Arial" w:cs="Arial"/>
                <w:color w:val="FF0000"/>
              </w:rPr>
              <w:t xml:space="preserve">the proposed study. There is no need to include references. </w:t>
            </w:r>
          </w:p>
          <w:p w:rsidR="009C4830" w:rsidRDefault="009C4830" w:rsidP="00EB44B2">
            <w:pPr>
              <w:spacing w:after="0"/>
              <w:rPr>
                <w:rFonts w:ascii="Arial" w:hAnsi="Arial" w:cs="Arial"/>
                <w:color w:val="FF0000"/>
              </w:rPr>
            </w:pPr>
            <w:r w:rsidRPr="009C4830">
              <w:rPr>
                <w:rFonts w:ascii="Arial" w:hAnsi="Arial" w:cs="Arial"/>
                <w:b/>
                <w:color w:val="FF0000"/>
              </w:rPr>
              <w:t>Research approach</w:t>
            </w:r>
            <w:r>
              <w:rPr>
                <w:rFonts w:ascii="Arial" w:hAnsi="Arial" w:cs="Arial"/>
                <w:color w:val="FF0000"/>
              </w:rPr>
              <w:t>: outline your research approach</w:t>
            </w:r>
            <w:r w:rsidR="00212A4E">
              <w:rPr>
                <w:rFonts w:ascii="Arial" w:hAnsi="Arial" w:cs="Arial"/>
                <w:color w:val="FF0000"/>
              </w:rPr>
              <w:t xml:space="preserve"> and design</w:t>
            </w:r>
            <w:r>
              <w:rPr>
                <w:rFonts w:ascii="Arial" w:hAnsi="Arial" w:cs="Arial"/>
                <w:color w:val="FF0000"/>
              </w:rPr>
              <w:t xml:space="preserve">.  </w:t>
            </w:r>
          </w:p>
          <w:p w:rsidR="009C4830" w:rsidRDefault="009C4830" w:rsidP="009C4830">
            <w:pPr>
              <w:spacing w:after="0"/>
              <w:rPr>
                <w:rFonts w:ascii="Arial" w:hAnsi="Arial" w:cs="Arial"/>
                <w:color w:val="FF0000"/>
              </w:rPr>
            </w:pPr>
            <w:r w:rsidRPr="009C4830">
              <w:rPr>
                <w:rFonts w:ascii="Arial" w:hAnsi="Arial" w:cs="Arial"/>
                <w:b/>
                <w:color w:val="FF0000"/>
              </w:rPr>
              <w:t>Data collection methods</w:t>
            </w:r>
            <w:r>
              <w:rPr>
                <w:rFonts w:ascii="Arial" w:hAnsi="Arial" w:cs="Arial"/>
                <w:color w:val="FF0000"/>
              </w:rPr>
              <w:t xml:space="preserve">: </w:t>
            </w:r>
            <w:r w:rsidR="00212A4E">
              <w:rPr>
                <w:rFonts w:ascii="Arial" w:hAnsi="Arial" w:cs="Arial"/>
                <w:color w:val="FF0000"/>
              </w:rPr>
              <w:t xml:space="preserve">Clearly </w:t>
            </w:r>
            <w:r>
              <w:rPr>
                <w:rFonts w:ascii="Arial" w:hAnsi="Arial" w:cs="Arial"/>
                <w:color w:val="FF0000"/>
              </w:rPr>
              <w:t xml:space="preserve">specify </w:t>
            </w:r>
            <w:r w:rsidR="00212A4E">
              <w:rPr>
                <w:rFonts w:ascii="Arial" w:hAnsi="Arial" w:cs="Arial"/>
                <w:color w:val="FF0000"/>
              </w:rPr>
              <w:t xml:space="preserve">how you are intending to collect the data e.g. questionnaire, interview, case notes etc. Access and recruitment is addressed in 2.6. </w:t>
            </w:r>
          </w:p>
          <w:p w:rsidR="009C4830" w:rsidRDefault="009C4830" w:rsidP="009C4830">
            <w:pPr>
              <w:spacing w:after="0"/>
              <w:rPr>
                <w:rFonts w:ascii="Arial" w:hAnsi="Arial" w:cs="Arial"/>
                <w:color w:val="FF0000"/>
              </w:rPr>
            </w:pPr>
            <w:r w:rsidRPr="009C4830">
              <w:rPr>
                <w:rFonts w:ascii="Arial" w:hAnsi="Arial" w:cs="Arial"/>
                <w:b/>
                <w:color w:val="FF0000"/>
              </w:rPr>
              <w:t>Sampling</w:t>
            </w:r>
            <w:r>
              <w:rPr>
                <w:rFonts w:ascii="Arial" w:hAnsi="Arial" w:cs="Arial"/>
                <w:color w:val="FF0000"/>
              </w:rPr>
              <w:t xml:space="preserve"> Outline the </w:t>
            </w:r>
            <w:r w:rsidR="005E1136" w:rsidRPr="009C4830">
              <w:rPr>
                <w:rFonts w:ascii="Arial" w:hAnsi="Arial" w:cs="Arial"/>
                <w:color w:val="FF0000"/>
              </w:rPr>
              <w:t>method of sampling you intend to use</w:t>
            </w:r>
            <w:r w:rsidR="00212A4E">
              <w:rPr>
                <w:rFonts w:ascii="Arial" w:hAnsi="Arial" w:cs="Arial"/>
                <w:color w:val="FF0000"/>
              </w:rPr>
              <w:t xml:space="preserve"> (</w:t>
            </w:r>
            <w:del w:id="1" w:author="Ruth May" w:date="2016-07-12T11:04:00Z">
              <w:r w:rsidR="00212A4E" w:rsidDel="00DD487E">
                <w:rPr>
                  <w:rFonts w:ascii="Arial" w:hAnsi="Arial" w:cs="Arial"/>
                  <w:color w:val="FF0000"/>
                </w:rPr>
                <w:delText>randon</w:delText>
              </w:r>
            </w:del>
            <w:ins w:id="2" w:author="Ruth May" w:date="2016-07-12T11:04:00Z">
              <w:r w:rsidR="00DD487E">
                <w:rPr>
                  <w:rFonts w:ascii="Arial" w:hAnsi="Arial" w:cs="Arial"/>
                  <w:color w:val="FF0000"/>
                </w:rPr>
                <w:t>random</w:t>
              </w:r>
            </w:ins>
            <w:r w:rsidR="00212A4E">
              <w:rPr>
                <w:rFonts w:ascii="Arial" w:hAnsi="Arial" w:cs="Arial"/>
                <w:color w:val="FF0000"/>
              </w:rPr>
              <w:t xml:space="preserve">, purposive, convenience) and justify its choice. </w:t>
            </w:r>
            <w:r w:rsidR="005E1136">
              <w:rPr>
                <w:rFonts w:ascii="Arial" w:hAnsi="Arial" w:cs="Arial"/>
                <w:color w:val="FF0000"/>
              </w:rPr>
              <w:t xml:space="preserve"> </w:t>
            </w:r>
          </w:p>
          <w:p w:rsidR="0025191E" w:rsidRPr="00097227" w:rsidRDefault="005E1136" w:rsidP="00233AE9">
            <w:pPr>
              <w:spacing w:after="0"/>
              <w:rPr>
                <w:rFonts w:ascii="Arial" w:hAnsi="Arial" w:cs="Arial"/>
              </w:rPr>
            </w:pPr>
            <w:r w:rsidRPr="005E1136">
              <w:rPr>
                <w:rFonts w:ascii="Arial" w:hAnsi="Arial" w:cs="Arial"/>
                <w:b/>
                <w:color w:val="FF0000"/>
              </w:rPr>
              <w:t>S</w:t>
            </w:r>
            <w:r w:rsidR="009C4830" w:rsidRPr="005E1136">
              <w:rPr>
                <w:rFonts w:ascii="Arial" w:hAnsi="Arial" w:cs="Arial"/>
                <w:b/>
                <w:color w:val="FF0000"/>
              </w:rPr>
              <w:t>ample size</w:t>
            </w:r>
            <w:r w:rsidR="00233AE9">
              <w:rPr>
                <w:rFonts w:ascii="Arial" w:hAnsi="Arial" w:cs="Arial"/>
                <w:b/>
                <w:color w:val="FF0000"/>
              </w:rPr>
              <w:t>:</w:t>
            </w:r>
            <w:r>
              <w:rPr>
                <w:rFonts w:ascii="Arial" w:hAnsi="Arial" w:cs="Arial"/>
                <w:b/>
                <w:color w:val="FF0000"/>
              </w:rPr>
              <w:t xml:space="preserve"> </w:t>
            </w:r>
            <w:r w:rsidR="00EB5C62">
              <w:rPr>
                <w:rFonts w:ascii="Arial" w:hAnsi="Arial" w:cs="Arial"/>
                <w:color w:val="FF0000"/>
              </w:rPr>
              <w:t>M</w:t>
            </w:r>
            <w:r w:rsidR="00233AE9">
              <w:rPr>
                <w:rFonts w:ascii="Arial" w:hAnsi="Arial" w:cs="Arial"/>
                <w:color w:val="FF0000"/>
              </w:rPr>
              <w:t>any applicants do not give attention to the size of the population from which you draw your sample. The study is unlikely to achieve its objectives if the sampling is unrealistic</w:t>
            </w:r>
            <w:r w:rsidR="00EB5C62">
              <w:rPr>
                <w:rFonts w:ascii="Arial" w:hAnsi="Arial" w:cs="Arial"/>
                <w:color w:val="FF0000"/>
              </w:rPr>
              <w:t xml:space="preserve">, i.e. looking to recruit 6 out of a population of 7 </w:t>
            </w:r>
            <w:r w:rsidR="00233AE9">
              <w:rPr>
                <w:rFonts w:ascii="Arial" w:hAnsi="Arial" w:cs="Arial"/>
                <w:color w:val="FF0000"/>
              </w:rPr>
              <w:t xml:space="preserve"> and would therefore be considered unethical. </w:t>
            </w:r>
          </w:p>
        </w:tc>
      </w:tr>
    </w:tbl>
    <w:p w:rsidR="0025191E" w:rsidRPr="00097227" w:rsidRDefault="0025191E" w:rsidP="00FF104A">
      <w:pPr>
        <w:pStyle w:val="Caption"/>
        <w:jc w:val="left"/>
        <w:rPr>
          <w:rFonts w:ascii="Arial" w:hAnsi="Arial" w:cs="Arial"/>
          <w:color w:val="auto"/>
          <w:sz w:val="24"/>
          <w:u w:val="none"/>
        </w:rPr>
      </w:pPr>
    </w:p>
    <w:p w:rsidR="0025191E" w:rsidRPr="00097227" w:rsidRDefault="0025191E" w:rsidP="00097227">
      <w:pPr>
        <w:pStyle w:val="Caption"/>
        <w:numPr>
          <w:ilvl w:val="1"/>
          <w:numId w:val="13"/>
        </w:numPr>
        <w:spacing w:after="240"/>
        <w:jc w:val="left"/>
        <w:rPr>
          <w:rFonts w:ascii="Arial" w:hAnsi="Arial" w:cs="Arial"/>
          <w:color w:val="auto"/>
          <w:sz w:val="24"/>
          <w:u w:val="none"/>
        </w:rPr>
      </w:pPr>
      <w:r w:rsidRPr="00097227">
        <w:rPr>
          <w:rFonts w:ascii="Arial" w:hAnsi="Arial" w:cs="Arial"/>
          <w:color w:val="auto"/>
          <w:sz w:val="24"/>
          <w:u w:val="none"/>
        </w:rPr>
        <w:t>If appropriate please identify how participants will be recruited and what steps you will take to</w:t>
      </w:r>
      <w:r w:rsidR="00097227" w:rsidRPr="00097227">
        <w:rPr>
          <w:rFonts w:ascii="Arial" w:hAnsi="Arial" w:cs="Arial"/>
          <w:color w:val="auto"/>
          <w:sz w:val="24"/>
          <w:u w:val="none"/>
        </w:rPr>
        <w:t xml:space="preserve"> </w:t>
      </w:r>
      <w:r w:rsidRPr="00097227">
        <w:rPr>
          <w:rFonts w:ascii="Arial" w:hAnsi="Arial" w:cs="Arial"/>
          <w:color w:val="auto"/>
          <w:sz w:val="24"/>
          <w:u w:val="none"/>
        </w:rPr>
        <w:t>access the sample, specifying details of people who will be contacted during this process:</w:t>
      </w:r>
    </w:p>
    <w:tbl>
      <w:tblPr>
        <w:tblW w:w="949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8"/>
      </w:tblGrid>
      <w:tr w:rsidR="0025191E" w:rsidRPr="00097227" w:rsidTr="001D3F80">
        <w:tc>
          <w:tcPr>
            <w:tcW w:w="9498" w:type="dxa"/>
          </w:tcPr>
          <w:p w:rsidR="00CB0943" w:rsidRDefault="005E1136" w:rsidP="00CB0943">
            <w:pPr>
              <w:spacing w:after="0"/>
              <w:rPr>
                <w:rFonts w:ascii="Arial" w:hAnsi="Arial" w:cs="Arial"/>
                <w:color w:val="FF0000"/>
              </w:rPr>
            </w:pPr>
            <w:r w:rsidRPr="00446BBC">
              <w:rPr>
                <w:rFonts w:ascii="Arial" w:hAnsi="Arial" w:cs="Arial"/>
                <w:b/>
                <w:color w:val="FF0000"/>
              </w:rPr>
              <w:t xml:space="preserve">This is the section </w:t>
            </w:r>
            <w:r w:rsidR="00233AE9">
              <w:rPr>
                <w:rFonts w:ascii="Arial" w:hAnsi="Arial" w:cs="Arial"/>
                <w:b/>
                <w:color w:val="FF0000"/>
              </w:rPr>
              <w:t xml:space="preserve">where </w:t>
            </w:r>
            <w:r w:rsidRPr="00446BBC">
              <w:rPr>
                <w:rFonts w:ascii="Arial" w:hAnsi="Arial" w:cs="Arial"/>
                <w:b/>
                <w:color w:val="FF0000"/>
              </w:rPr>
              <w:t xml:space="preserve">most researchers have </w:t>
            </w:r>
            <w:r w:rsidR="00233AE9">
              <w:rPr>
                <w:rFonts w:ascii="Arial" w:hAnsi="Arial" w:cs="Arial"/>
                <w:b/>
                <w:color w:val="FF0000"/>
              </w:rPr>
              <w:t>difficulty in terms of gaining ethical approval. Many applications have major errors</w:t>
            </w:r>
            <w:r w:rsidR="00EB5C62">
              <w:rPr>
                <w:rFonts w:ascii="Arial" w:hAnsi="Arial" w:cs="Arial"/>
                <w:b/>
                <w:color w:val="FF0000"/>
              </w:rPr>
              <w:t xml:space="preserve">, </w:t>
            </w:r>
            <w:r w:rsidR="00BA0672">
              <w:rPr>
                <w:rFonts w:ascii="Arial" w:hAnsi="Arial" w:cs="Arial"/>
                <w:b/>
                <w:color w:val="FF0000"/>
              </w:rPr>
              <w:t xml:space="preserve">inconsistencies and </w:t>
            </w:r>
            <w:r w:rsidR="00EB5C62">
              <w:rPr>
                <w:rFonts w:ascii="Arial" w:hAnsi="Arial" w:cs="Arial"/>
                <w:b/>
                <w:color w:val="FF0000"/>
              </w:rPr>
              <w:t>often</w:t>
            </w:r>
            <w:r w:rsidR="00BA0672">
              <w:rPr>
                <w:rFonts w:ascii="Arial" w:hAnsi="Arial" w:cs="Arial"/>
                <w:b/>
                <w:color w:val="FF0000"/>
              </w:rPr>
              <w:t xml:space="preserve"> omit to give a detailed description of the process of recruitment. </w:t>
            </w:r>
            <w:r w:rsidR="00233AE9">
              <w:rPr>
                <w:rFonts w:ascii="Arial" w:hAnsi="Arial" w:cs="Arial"/>
                <w:b/>
                <w:color w:val="FF0000"/>
              </w:rPr>
              <w:t xml:space="preserve"> </w:t>
            </w:r>
            <w:r w:rsidR="00446BBC">
              <w:rPr>
                <w:rFonts w:ascii="Arial" w:hAnsi="Arial" w:cs="Arial"/>
                <w:color w:val="FF0000"/>
              </w:rPr>
              <w:t xml:space="preserve">Compared to the </w:t>
            </w:r>
            <w:r w:rsidR="00233AE9">
              <w:rPr>
                <w:rFonts w:ascii="Arial" w:hAnsi="Arial" w:cs="Arial"/>
                <w:color w:val="FF0000"/>
              </w:rPr>
              <w:t xml:space="preserve">academic </w:t>
            </w:r>
            <w:r w:rsidR="00446BBC">
              <w:rPr>
                <w:rFonts w:ascii="Arial" w:hAnsi="Arial" w:cs="Arial"/>
                <w:color w:val="FF0000"/>
              </w:rPr>
              <w:t xml:space="preserve">research proposal this section needs </w:t>
            </w:r>
            <w:r w:rsidR="00233AE9">
              <w:rPr>
                <w:rFonts w:ascii="Arial" w:hAnsi="Arial" w:cs="Arial"/>
                <w:color w:val="FF0000"/>
              </w:rPr>
              <w:t xml:space="preserve">to be well developed and include considerable detail to meet the required ethical standards. </w:t>
            </w:r>
          </w:p>
          <w:p w:rsidR="00233AE9" w:rsidRDefault="00233AE9" w:rsidP="00CB0943">
            <w:pPr>
              <w:spacing w:after="0"/>
              <w:rPr>
                <w:rFonts w:ascii="Arial" w:hAnsi="Arial" w:cs="Arial"/>
                <w:color w:val="FF0000"/>
              </w:rPr>
            </w:pPr>
            <w:r>
              <w:rPr>
                <w:rFonts w:ascii="Arial" w:hAnsi="Arial" w:cs="Arial"/>
                <w:color w:val="FF0000"/>
              </w:rPr>
              <w:t xml:space="preserve">-Access: How will access to the sample be obtained i.e. who will you have to ask for access to the sample? </w:t>
            </w:r>
          </w:p>
          <w:p w:rsidR="00CB0943" w:rsidRDefault="00233AE9" w:rsidP="00CB0943">
            <w:pPr>
              <w:spacing w:after="0"/>
              <w:rPr>
                <w:rFonts w:ascii="Arial" w:hAnsi="Arial" w:cs="Arial"/>
                <w:color w:val="FF0000"/>
              </w:rPr>
            </w:pPr>
            <w:r>
              <w:rPr>
                <w:rFonts w:ascii="Arial" w:hAnsi="Arial" w:cs="Arial"/>
                <w:color w:val="FF0000"/>
              </w:rPr>
              <w:t>It is important to r</w:t>
            </w:r>
            <w:r w:rsidR="00CB0943">
              <w:rPr>
                <w:rFonts w:ascii="Arial" w:hAnsi="Arial" w:cs="Arial"/>
                <w:color w:val="FF0000"/>
              </w:rPr>
              <w:t xml:space="preserve">emember </w:t>
            </w:r>
            <w:r>
              <w:rPr>
                <w:rFonts w:ascii="Arial" w:hAnsi="Arial" w:cs="Arial"/>
                <w:color w:val="FF0000"/>
              </w:rPr>
              <w:t xml:space="preserve">that information such as </w:t>
            </w:r>
            <w:r w:rsidR="00CB0943">
              <w:rPr>
                <w:rFonts w:ascii="Arial" w:hAnsi="Arial" w:cs="Arial"/>
                <w:color w:val="FF0000"/>
              </w:rPr>
              <w:t>names and addresses</w:t>
            </w:r>
            <w:r>
              <w:rPr>
                <w:rFonts w:ascii="Arial" w:hAnsi="Arial" w:cs="Arial"/>
                <w:color w:val="FF0000"/>
              </w:rPr>
              <w:t>, case notes to which you have access to in your current role</w:t>
            </w:r>
            <w:r w:rsidR="00CB0943">
              <w:rPr>
                <w:rFonts w:ascii="Arial" w:hAnsi="Arial" w:cs="Arial"/>
                <w:color w:val="FF0000"/>
              </w:rPr>
              <w:t xml:space="preserve"> you cannot </w:t>
            </w:r>
            <w:r>
              <w:rPr>
                <w:rFonts w:ascii="Arial" w:hAnsi="Arial" w:cs="Arial"/>
                <w:color w:val="FF0000"/>
              </w:rPr>
              <w:t xml:space="preserve">be </w:t>
            </w:r>
            <w:r w:rsidR="00CB0943">
              <w:rPr>
                <w:rFonts w:ascii="Arial" w:hAnsi="Arial" w:cs="Arial"/>
                <w:color w:val="FF0000"/>
              </w:rPr>
              <w:t>access</w:t>
            </w:r>
            <w:r>
              <w:rPr>
                <w:rFonts w:ascii="Arial" w:hAnsi="Arial" w:cs="Arial"/>
                <w:color w:val="FF0000"/>
              </w:rPr>
              <w:t>ed/used</w:t>
            </w:r>
            <w:r w:rsidR="00CB0943">
              <w:rPr>
                <w:rFonts w:ascii="Arial" w:hAnsi="Arial" w:cs="Arial"/>
                <w:color w:val="FF0000"/>
              </w:rPr>
              <w:t xml:space="preserve"> in your research</w:t>
            </w:r>
            <w:r>
              <w:rPr>
                <w:rFonts w:ascii="Arial" w:hAnsi="Arial" w:cs="Arial"/>
                <w:color w:val="FF0000"/>
              </w:rPr>
              <w:t xml:space="preserve"> without asking specific permission. </w:t>
            </w:r>
          </w:p>
          <w:p w:rsidR="00CB0943" w:rsidRDefault="00233AE9" w:rsidP="00CB0943">
            <w:pPr>
              <w:spacing w:after="0"/>
              <w:rPr>
                <w:rFonts w:ascii="Arial" w:hAnsi="Arial" w:cs="Arial"/>
                <w:color w:val="FF0000"/>
              </w:rPr>
            </w:pPr>
            <w:r>
              <w:rPr>
                <w:rFonts w:ascii="Arial" w:hAnsi="Arial" w:cs="Arial"/>
                <w:color w:val="FF0000"/>
              </w:rPr>
              <w:t>Gatekeepers should not</w:t>
            </w:r>
            <w:r w:rsidR="00CB0943">
              <w:rPr>
                <w:rFonts w:ascii="Arial" w:hAnsi="Arial" w:cs="Arial"/>
                <w:color w:val="FF0000"/>
              </w:rPr>
              <w:t xml:space="preserve"> have a care responsibility for the participant </w:t>
            </w:r>
          </w:p>
          <w:p w:rsidR="00CB0943" w:rsidRDefault="00CB0943" w:rsidP="00CB0943">
            <w:pPr>
              <w:spacing w:after="0"/>
              <w:rPr>
                <w:rFonts w:ascii="Arial" w:hAnsi="Arial" w:cs="Arial"/>
                <w:color w:val="FF0000"/>
              </w:rPr>
            </w:pPr>
            <w:r>
              <w:rPr>
                <w:rFonts w:ascii="Arial" w:hAnsi="Arial" w:cs="Arial"/>
                <w:color w:val="FF0000"/>
              </w:rPr>
              <w:t>Gatekeepers should not have a power relationship with the potential participants</w:t>
            </w:r>
          </w:p>
          <w:p w:rsidR="00233AE9" w:rsidRDefault="00CB0943" w:rsidP="00CB0943">
            <w:pPr>
              <w:spacing w:after="0"/>
              <w:rPr>
                <w:rFonts w:ascii="Arial" w:hAnsi="Arial" w:cs="Arial"/>
                <w:color w:val="FF0000"/>
              </w:rPr>
            </w:pPr>
            <w:r>
              <w:rPr>
                <w:rFonts w:ascii="Arial" w:hAnsi="Arial" w:cs="Arial"/>
                <w:color w:val="FF0000"/>
              </w:rPr>
              <w:t>Gatekeepers are usually selected from the administration staff.</w:t>
            </w:r>
          </w:p>
          <w:p w:rsidR="00CB0943" w:rsidRDefault="00CB0943" w:rsidP="00CB0943">
            <w:pPr>
              <w:spacing w:after="0"/>
              <w:rPr>
                <w:rFonts w:ascii="Arial" w:hAnsi="Arial" w:cs="Arial"/>
                <w:color w:val="FF0000"/>
              </w:rPr>
            </w:pPr>
            <w:r>
              <w:rPr>
                <w:rFonts w:ascii="Arial" w:hAnsi="Arial" w:cs="Arial"/>
                <w:color w:val="FF0000"/>
              </w:rPr>
              <w:t xml:space="preserve">If you cannot get a gatekeeper </w:t>
            </w:r>
            <w:r w:rsidR="00233AE9">
              <w:rPr>
                <w:rFonts w:ascii="Arial" w:hAnsi="Arial" w:cs="Arial"/>
                <w:color w:val="FF0000"/>
              </w:rPr>
              <w:t xml:space="preserve">that meets these criteria </w:t>
            </w:r>
            <w:r>
              <w:rPr>
                <w:rFonts w:ascii="Arial" w:hAnsi="Arial" w:cs="Arial"/>
                <w:color w:val="FF0000"/>
              </w:rPr>
              <w:t xml:space="preserve">you </w:t>
            </w:r>
            <w:r w:rsidR="00233AE9">
              <w:rPr>
                <w:rFonts w:ascii="Arial" w:hAnsi="Arial" w:cs="Arial"/>
                <w:color w:val="FF0000"/>
              </w:rPr>
              <w:t xml:space="preserve">will </w:t>
            </w:r>
            <w:r>
              <w:rPr>
                <w:rFonts w:ascii="Arial" w:hAnsi="Arial" w:cs="Arial"/>
                <w:color w:val="FF0000"/>
              </w:rPr>
              <w:t>need to</w:t>
            </w:r>
            <w:r w:rsidR="00233AE9">
              <w:rPr>
                <w:rFonts w:ascii="Arial" w:hAnsi="Arial" w:cs="Arial"/>
                <w:color w:val="FF0000"/>
              </w:rPr>
              <w:t xml:space="preserve"> consider an alternative recruitment method such as use of a poster. Only in </w:t>
            </w:r>
            <w:r>
              <w:rPr>
                <w:rFonts w:ascii="Arial" w:hAnsi="Arial" w:cs="Arial"/>
                <w:color w:val="FF0000"/>
              </w:rPr>
              <w:t xml:space="preserve">rare cases </w:t>
            </w:r>
            <w:r w:rsidR="00446BBC">
              <w:rPr>
                <w:rFonts w:ascii="Arial" w:hAnsi="Arial" w:cs="Arial"/>
                <w:color w:val="FF0000"/>
              </w:rPr>
              <w:t xml:space="preserve">( action research) </w:t>
            </w:r>
            <w:r>
              <w:rPr>
                <w:rFonts w:ascii="Arial" w:hAnsi="Arial" w:cs="Arial"/>
                <w:color w:val="FF0000"/>
              </w:rPr>
              <w:t>will you be</w:t>
            </w:r>
            <w:r w:rsidR="00B50133">
              <w:rPr>
                <w:rFonts w:ascii="Arial" w:hAnsi="Arial" w:cs="Arial"/>
                <w:color w:val="FF0000"/>
              </w:rPr>
              <w:t xml:space="preserve"> permitted to deviate</w:t>
            </w:r>
            <w:r>
              <w:rPr>
                <w:rFonts w:ascii="Arial" w:hAnsi="Arial" w:cs="Arial"/>
                <w:color w:val="FF0000"/>
              </w:rPr>
              <w:t xml:space="preserve"> from the above recommendations </w:t>
            </w:r>
          </w:p>
          <w:p w:rsidR="00446BBC" w:rsidRDefault="00446BBC" w:rsidP="00CB0943">
            <w:pPr>
              <w:spacing w:after="0"/>
              <w:rPr>
                <w:rFonts w:ascii="Arial" w:hAnsi="Arial" w:cs="Arial"/>
                <w:color w:val="FF0000"/>
              </w:rPr>
            </w:pPr>
            <w:r>
              <w:rPr>
                <w:rFonts w:ascii="Arial" w:hAnsi="Arial" w:cs="Arial"/>
                <w:color w:val="FF0000"/>
              </w:rPr>
              <w:t xml:space="preserve"> Name the cur</w:t>
            </w:r>
            <w:r w:rsidR="00B50133">
              <w:rPr>
                <w:rFonts w:ascii="Arial" w:hAnsi="Arial" w:cs="Arial"/>
                <w:color w:val="FF0000"/>
              </w:rPr>
              <w:t>rent role of the gatekeeper e.g. the ward clerk to Primrose ward.  Detail what the gatekeeper will do e.g.</w:t>
            </w:r>
            <w:r>
              <w:rPr>
                <w:rFonts w:ascii="Arial" w:hAnsi="Arial" w:cs="Arial"/>
                <w:color w:val="FF0000"/>
              </w:rPr>
              <w:t xml:space="preserve"> address and send out information packs to potential participants who meet the inclusion criteria, send e</w:t>
            </w:r>
            <w:r w:rsidR="00322F9F">
              <w:rPr>
                <w:rFonts w:ascii="Arial" w:hAnsi="Arial" w:cs="Arial"/>
                <w:color w:val="FF0000"/>
              </w:rPr>
              <w:t>-</w:t>
            </w:r>
            <w:r w:rsidR="00B50133">
              <w:rPr>
                <w:rFonts w:ascii="Arial" w:hAnsi="Arial" w:cs="Arial"/>
                <w:color w:val="FF0000"/>
              </w:rPr>
              <w:t xml:space="preserve">mail </w:t>
            </w:r>
            <w:r>
              <w:rPr>
                <w:rFonts w:ascii="Arial" w:hAnsi="Arial" w:cs="Arial"/>
                <w:color w:val="FF0000"/>
              </w:rPr>
              <w:t>to potential participants who meet the inclusion crite</w:t>
            </w:r>
            <w:r w:rsidR="00B50133">
              <w:rPr>
                <w:rFonts w:ascii="Arial" w:hAnsi="Arial" w:cs="Arial"/>
                <w:color w:val="FF0000"/>
              </w:rPr>
              <w:t xml:space="preserve">ria, send reminder letter etc. You must consider if the </w:t>
            </w:r>
            <w:r w:rsidR="00322F9F">
              <w:rPr>
                <w:rFonts w:ascii="Arial" w:hAnsi="Arial" w:cs="Arial"/>
                <w:color w:val="FF0000"/>
              </w:rPr>
              <w:t xml:space="preserve">gatekeeper </w:t>
            </w:r>
            <w:r w:rsidR="00B50133">
              <w:rPr>
                <w:rFonts w:ascii="Arial" w:hAnsi="Arial" w:cs="Arial"/>
                <w:color w:val="FF0000"/>
              </w:rPr>
              <w:t>will be able to determine who should receive the information packs. If the inclusion criteria are</w:t>
            </w:r>
            <w:r w:rsidR="00322F9F">
              <w:rPr>
                <w:rFonts w:ascii="Arial" w:hAnsi="Arial" w:cs="Arial"/>
                <w:color w:val="FF0000"/>
              </w:rPr>
              <w:t xml:space="preserve"> complicated </w:t>
            </w:r>
            <w:r w:rsidR="00B50133">
              <w:rPr>
                <w:rFonts w:ascii="Arial" w:hAnsi="Arial" w:cs="Arial"/>
                <w:color w:val="FF0000"/>
              </w:rPr>
              <w:t>or involve a particular criterion e.g. mini-mental health score then it may be necessary to consider an alternative me</w:t>
            </w:r>
            <w:r w:rsidR="00322F9F">
              <w:rPr>
                <w:rFonts w:ascii="Arial" w:hAnsi="Arial" w:cs="Arial"/>
                <w:color w:val="FF0000"/>
              </w:rPr>
              <w:t>thod of recruitment</w:t>
            </w:r>
            <w:r w:rsidR="00B50133">
              <w:rPr>
                <w:rFonts w:ascii="Arial" w:hAnsi="Arial" w:cs="Arial"/>
                <w:color w:val="FF0000"/>
              </w:rPr>
              <w:t>.</w:t>
            </w:r>
            <w:r w:rsidR="00322F9F">
              <w:rPr>
                <w:rFonts w:ascii="Arial" w:hAnsi="Arial" w:cs="Arial"/>
                <w:color w:val="FF0000"/>
              </w:rPr>
              <w:t xml:space="preserve"> </w:t>
            </w:r>
          </w:p>
          <w:p w:rsidR="00446BBC" w:rsidRDefault="00446BBC" w:rsidP="00446BBC">
            <w:pPr>
              <w:spacing w:after="0"/>
              <w:rPr>
                <w:rFonts w:ascii="Arial" w:hAnsi="Arial" w:cs="Arial"/>
                <w:color w:val="FF0000"/>
              </w:rPr>
            </w:pPr>
            <w:r>
              <w:rPr>
                <w:rFonts w:ascii="Arial" w:hAnsi="Arial" w:cs="Arial"/>
                <w:color w:val="FF0000"/>
              </w:rPr>
              <w:t xml:space="preserve">Studies that use posters to recruit do not need gatekeepers. </w:t>
            </w:r>
          </w:p>
          <w:p w:rsidR="0025191E" w:rsidRDefault="00446BBC" w:rsidP="00EB44B2">
            <w:pPr>
              <w:spacing w:after="0"/>
              <w:rPr>
                <w:rFonts w:ascii="Arial" w:hAnsi="Arial" w:cs="Arial"/>
                <w:color w:val="FF0000"/>
              </w:rPr>
            </w:pPr>
            <w:r>
              <w:rPr>
                <w:rFonts w:ascii="Arial" w:hAnsi="Arial" w:cs="Arial"/>
                <w:color w:val="FF0000"/>
              </w:rPr>
              <w:t>Consent is not us</w:t>
            </w:r>
            <w:r w:rsidR="00773D82">
              <w:rPr>
                <w:rFonts w:ascii="Arial" w:hAnsi="Arial" w:cs="Arial"/>
                <w:color w:val="FF0000"/>
              </w:rPr>
              <w:t>ually addressed in this section.</w:t>
            </w:r>
          </w:p>
          <w:p w:rsidR="00773D82" w:rsidRDefault="00773D82" w:rsidP="00EB44B2">
            <w:pPr>
              <w:spacing w:after="0"/>
              <w:rPr>
                <w:rFonts w:ascii="Arial" w:hAnsi="Arial" w:cs="Arial"/>
                <w:color w:val="FF0000"/>
              </w:rPr>
            </w:pPr>
          </w:p>
          <w:p w:rsidR="00773D82" w:rsidRPr="00773D82" w:rsidRDefault="00773D82" w:rsidP="00EB44B2">
            <w:pPr>
              <w:spacing w:after="0"/>
              <w:rPr>
                <w:rFonts w:ascii="Arial" w:hAnsi="Arial" w:cs="Arial"/>
                <w:b/>
              </w:rPr>
            </w:pPr>
            <w:r>
              <w:rPr>
                <w:rFonts w:ascii="Arial" w:hAnsi="Arial" w:cs="Arial"/>
                <w:b/>
                <w:color w:val="FF0000"/>
              </w:rPr>
              <w:t>Please refer to the Operating Procedures for the Gatekeeper role section.</w:t>
            </w:r>
          </w:p>
          <w:p w:rsidR="0025191E" w:rsidRPr="00097227" w:rsidRDefault="0025191E" w:rsidP="00FF104A">
            <w:pPr>
              <w:rPr>
                <w:rFonts w:ascii="Arial" w:hAnsi="Arial" w:cs="Arial"/>
              </w:rPr>
            </w:pPr>
          </w:p>
        </w:tc>
      </w:tr>
    </w:tbl>
    <w:p w:rsidR="0025191E" w:rsidRDefault="0025191E" w:rsidP="00FF104A">
      <w:pPr>
        <w:rPr>
          <w:rFonts w:ascii="Arial" w:hAnsi="Arial" w:cs="Arial"/>
        </w:rPr>
      </w:pPr>
    </w:p>
    <w:p w:rsidR="00B50133" w:rsidRDefault="00B50133" w:rsidP="00FF104A">
      <w:pPr>
        <w:rPr>
          <w:rFonts w:ascii="Arial" w:hAnsi="Arial" w:cs="Arial"/>
        </w:rPr>
      </w:pPr>
    </w:p>
    <w:p w:rsidR="00EB44B2" w:rsidRPr="00097227" w:rsidRDefault="00EB44B2" w:rsidP="00FF104A">
      <w:pPr>
        <w:rPr>
          <w:rFonts w:ascii="Arial" w:hAnsi="Arial" w:cs="Arial"/>
        </w:rPr>
      </w:pPr>
    </w:p>
    <w:p w:rsidR="0025191E" w:rsidRPr="00097227" w:rsidRDefault="0025191E" w:rsidP="009C4AB1">
      <w:pPr>
        <w:numPr>
          <w:ilvl w:val="1"/>
          <w:numId w:val="13"/>
        </w:numPr>
        <w:spacing w:line="240" w:lineRule="auto"/>
        <w:rPr>
          <w:rFonts w:ascii="Arial" w:hAnsi="Arial" w:cs="Arial"/>
          <w:sz w:val="24"/>
          <w:szCs w:val="24"/>
        </w:rPr>
      </w:pPr>
      <w:r w:rsidRPr="00097227">
        <w:rPr>
          <w:rFonts w:ascii="Arial" w:hAnsi="Arial" w:cs="Arial"/>
          <w:b/>
          <w:bCs/>
          <w:sz w:val="24"/>
          <w:szCs w:val="24"/>
        </w:rPr>
        <w:t>List your exclusion/inclusion criteria for participant selection:</w:t>
      </w:r>
    </w:p>
    <w:tbl>
      <w:tblPr>
        <w:tblW w:w="9594"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4"/>
      </w:tblGrid>
      <w:tr w:rsidR="0025191E" w:rsidRPr="00097227" w:rsidTr="001D3F80">
        <w:tc>
          <w:tcPr>
            <w:tcW w:w="9594" w:type="dxa"/>
          </w:tcPr>
          <w:p w:rsidR="0025191E" w:rsidRPr="00097227" w:rsidRDefault="0025191E" w:rsidP="00FF104A">
            <w:pPr>
              <w:rPr>
                <w:rFonts w:ascii="Arial" w:hAnsi="Arial" w:cs="Arial"/>
              </w:rPr>
            </w:pPr>
            <w:r w:rsidRPr="00097227">
              <w:rPr>
                <w:rFonts w:ascii="Arial" w:hAnsi="Arial" w:cs="Arial"/>
              </w:rPr>
              <w:t>Inclusion criteria:</w:t>
            </w: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Exclusion criteria:</w:t>
            </w:r>
          </w:p>
          <w:p w:rsidR="0025191E" w:rsidRPr="00097227" w:rsidRDefault="0025191E" w:rsidP="00FF104A">
            <w:pPr>
              <w:rPr>
                <w:rFonts w:ascii="Arial" w:hAnsi="Arial" w:cs="Arial"/>
              </w:rPr>
            </w:pPr>
          </w:p>
        </w:tc>
      </w:tr>
    </w:tbl>
    <w:p w:rsidR="0025191E" w:rsidRDefault="0025191E" w:rsidP="00FF104A">
      <w:pPr>
        <w:rPr>
          <w:rFonts w:ascii="Arial" w:hAnsi="Arial" w:cs="Arial"/>
        </w:rPr>
      </w:pPr>
    </w:p>
    <w:p w:rsidR="0025191E" w:rsidRPr="00097227" w:rsidRDefault="0025191E" w:rsidP="00FF104A">
      <w:pPr>
        <w:jc w:val="center"/>
        <w:rPr>
          <w:rFonts w:ascii="Arial" w:hAnsi="Arial" w:cs="Arial"/>
          <w:b/>
          <w:bCs/>
          <w:sz w:val="28"/>
          <w:u w:val="single"/>
        </w:rPr>
      </w:pPr>
      <w:r w:rsidRPr="00097227">
        <w:rPr>
          <w:rFonts w:ascii="Arial" w:hAnsi="Arial" w:cs="Arial"/>
          <w:b/>
          <w:bCs/>
          <w:sz w:val="28"/>
          <w:u w:val="single"/>
        </w:rPr>
        <w:t>SECTION 3 – CONSENT, CONFIDENTIALITY (INCLUDING DATA PROTECTION)</w:t>
      </w:r>
    </w:p>
    <w:p w:rsidR="0025191E" w:rsidRPr="00097227" w:rsidRDefault="0025191E" w:rsidP="00FF104A">
      <w:pPr>
        <w:jc w:val="center"/>
        <w:rPr>
          <w:rFonts w:ascii="Arial" w:hAnsi="Arial" w:cs="Arial"/>
          <w:b/>
          <w:bCs/>
          <w:sz w:val="28"/>
          <w:u w:val="single"/>
        </w:rPr>
      </w:pPr>
    </w:p>
    <w:p w:rsidR="0025191E" w:rsidRPr="00097227" w:rsidRDefault="0025191E" w:rsidP="00FF104A">
      <w:pPr>
        <w:rPr>
          <w:rFonts w:ascii="Arial" w:hAnsi="Arial" w:cs="Arial"/>
        </w:rPr>
      </w:pPr>
      <w:r w:rsidRPr="00097227">
        <w:rPr>
          <w:rFonts w:ascii="Arial" w:hAnsi="Arial" w:cs="Arial"/>
          <w:b/>
        </w:rPr>
        <w:t>3.1</w:t>
      </w:r>
      <w:r w:rsidRPr="00097227">
        <w:rPr>
          <w:rFonts w:ascii="Arial" w:hAnsi="Arial" w:cs="Arial"/>
        </w:rPr>
        <w:tab/>
      </w:r>
      <w:r w:rsidRPr="00097227">
        <w:rPr>
          <w:rFonts w:ascii="Arial" w:hAnsi="Arial" w:cs="Arial"/>
          <w:b/>
          <w:sz w:val="24"/>
          <w:szCs w:val="24"/>
        </w:rPr>
        <w:t>Will informed consent be obtained from the research participants?</w:t>
      </w:r>
    </w:p>
    <w:tbl>
      <w:tblPr>
        <w:tblW w:w="0" w:type="auto"/>
        <w:tblInd w:w="720" w:type="dxa"/>
        <w:tblLayout w:type="fixed"/>
        <w:tblLook w:val="0000" w:firstRow="0" w:lastRow="0" w:firstColumn="0" w:lastColumn="0" w:noHBand="0" w:noVBand="0"/>
      </w:tblPr>
      <w:tblGrid>
        <w:gridCol w:w="806"/>
        <w:gridCol w:w="567"/>
        <w:gridCol w:w="850"/>
        <w:gridCol w:w="709"/>
        <w:gridCol w:w="567"/>
        <w:gridCol w:w="567"/>
      </w:tblGrid>
      <w:tr w:rsidR="0025191E" w:rsidRPr="00097227" w:rsidTr="0025191E">
        <w:trPr>
          <w:cantSplit/>
        </w:trPr>
        <w:tc>
          <w:tcPr>
            <w:tcW w:w="806" w:type="dxa"/>
            <w:tcBorders>
              <w:right w:val="single" w:sz="4" w:space="0" w:color="auto"/>
            </w:tcBorders>
          </w:tcPr>
          <w:p w:rsidR="0025191E" w:rsidRPr="00097227" w:rsidRDefault="0025191E" w:rsidP="00FF104A">
            <w:pPr>
              <w:rPr>
                <w:rFonts w:ascii="Arial" w:hAnsi="Arial" w:cs="Arial"/>
              </w:rPr>
            </w:pPr>
            <w:r w:rsidRPr="00097227">
              <w:rPr>
                <w:rFonts w:ascii="Arial" w:hAnsi="Arial" w:cs="Arial"/>
              </w:rPr>
              <w:t>YES</w:t>
            </w:r>
          </w:p>
        </w:tc>
        <w:tc>
          <w:tcPr>
            <w:tcW w:w="567"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50" w:type="dxa"/>
            <w:tcBorders>
              <w:left w:val="single" w:sz="4" w:space="0" w:color="auto"/>
            </w:tcBorders>
          </w:tcPr>
          <w:p w:rsidR="0025191E" w:rsidRPr="00097227" w:rsidRDefault="0025191E" w:rsidP="00FF104A">
            <w:pPr>
              <w:rPr>
                <w:rFonts w:ascii="Arial" w:hAnsi="Arial" w:cs="Arial"/>
              </w:rPr>
            </w:pPr>
          </w:p>
        </w:tc>
        <w:tc>
          <w:tcPr>
            <w:tcW w:w="709" w:type="dxa"/>
          </w:tcPr>
          <w:p w:rsidR="0025191E" w:rsidRPr="00097227" w:rsidRDefault="0025191E" w:rsidP="00FF104A">
            <w:pPr>
              <w:rPr>
                <w:rFonts w:ascii="Arial" w:hAnsi="Arial" w:cs="Arial"/>
              </w:rPr>
            </w:pPr>
            <w:r w:rsidRPr="00097227">
              <w:rPr>
                <w:rFonts w:ascii="Arial" w:hAnsi="Arial" w:cs="Arial"/>
              </w:rPr>
              <w:t>NO</w:t>
            </w:r>
          </w:p>
        </w:tc>
        <w:tc>
          <w:tcPr>
            <w:tcW w:w="567"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567" w:type="dxa"/>
            <w:tcBorders>
              <w:left w:val="single" w:sz="4" w:space="0" w:color="auto"/>
            </w:tcBorders>
          </w:tcPr>
          <w:p w:rsidR="0025191E" w:rsidRPr="00097227" w:rsidRDefault="0025191E" w:rsidP="00FF104A">
            <w:pPr>
              <w:rPr>
                <w:rFonts w:ascii="Arial" w:hAnsi="Arial" w:cs="Arial"/>
              </w:rPr>
            </w:pPr>
          </w:p>
        </w:tc>
      </w:tr>
      <w:tr w:rsidR="0025191E" w:rsidRPr="00097227" w:rsidTr="0025191E">
        <w:trPr>
          <w:cantSplit/>
        </w:trPr>
        <w:tc>
          <w:tcPr>
            <w:tcW w:w="806" w:type="dxa"/>
            <w:tcBorders>
              <w:right w:val="single" w:sz="4" w:space="0" w:color="auto"/>
            </w:tcBorders>
          </w:tcPr>
          <w:p w:rsidR="0025191E" w:rsidRPr="00097227" w:rsidRDefault="0025191E" w:rsidP="00FF104A">
            <w:pPr>
              <w:rPr>
                <w:rFonts w:ascii="Arial" w:hAnsi="Arial" w:cs="Arial"/>
              </w:rPr>
            </w:pPr>
          </w:p>
        </w:tc>
        <w:tc>
          <w:tcPr>
            <w:tcW w:w="567"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50" w:type="dxa"/>
            <w:tcBorders>
              <w:left w:val="single" w:sz="4" w:space="0" w:color="auto"/>
            </w:tcBorders>
          </w:tcPr>
          <w:p w:rsidR="0025191E" w:rsidRPr="00097227" w:rsidRDefault="0025191E" w:rsidP="00FF104A">
            <w:pPr>
              <w:rPr>
                <w:rFonts w:ascii="Arial" w:hAnsi="Arial" w:cs="Arial"/>
              </w:rPr>
            </w:pPr>
          </w:p>
        </w:tc>
        <w:tc>
          <w:tcPr>
            <w:tcW w:w="709" w:type="dxa"/>
          </w:tcPr>
          <w:p w:rsidR="0025191E" w:rsidRPr="00097227" w:rsidRDefault="0025191E" w:rsidP="00FF104A">
            <w:pPr>
              <w:rPr>
                <w:rFonts w:ascii="Arial" w:hAnsi="Arial" w:cs="Arial"/>
              </w:rPr>
            </w:pPr>
          </w:p>
        </w:tc>
        <w:tc>
          <w:tcPr>
            <w:tcW w:w="567"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567" w:type="dxa"/>
            <w:tcBorders>
              <w:left w:val="single" w:sz="4" w:space="0" w:color="auto"/>
            </w:tcBorders>
          </w:tcPr>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r w:rsidRPr="00097227">
        <w:rPr>
          <w:rFonts w:ascii="Arial" w:hAnsi="Arial" w:cs="Arial"/>
        </w:rPr>
        <w:t xml:space="preserve">       If yes, please give details of </w:t>
      </w:r>
      <w:r w:rsidRPr="00097227">
        <w:rPr>
          <w:rFonts w:ascii="Arial" w:hAnsi="Arial" w:cs="Arial"/>
          <w:b/>
          <w:bCs/>
          <w:u w:val="single"/>
        </w:rPr>
        <w:t xml:space="preserve">who </w:t>
      </w:r>
      <w:r w:rsidRPr="00097227">
        <w:rPr>
          <w:rFonts w:ascii="Arial" w:hAnsi="Arial" w:cs="Arial"/>
        </w:rPr>
        <w:t xml:space="preserve">will take consent and </w:t>
      </w:r>
      <w:r w:rsidRPr="00097227">
        <w:rPr>
          <w:rFonts w:ascii="Arial" w:hAnsi="Arial" w:cs="Arial"/>
          <w:b/>
          <w:bCs/>
          <w:u w:val="single"/>
        </w:rPr>
        <w:t xml:space="preserve">how </w:t>
      </w:r>
      <w:r w:rsidRPr="00097227">
        <w:rPr>
          <w:rFonts w:ascii="Arial" w:hAnsi="Arial" w:cs="Arial"/>
        </w:rPr>
        <w:t xml:space="preserve">it will be done.  </w:t>
      </w:r>
    </w:p>
    <w:p w:rsidR="0025191E" w:rsidRPr="00097227" w:rsidRDefault="0025191E" w:rsidP="00FF104A">
      <w:pPr>
        <w:ind w:left="480"/>
        <w:rPr>
          <w:rFonts w:ascii="Arial" w:hAnsi="Arial" w:cs="Arial"/>
        </w:rPr>
      </w:pPr>
      <w:r w:rsidRPr="00097227">
        <w:rPr>
          <w:rFonts w:ascii="Arial" w:hAnsi="Arial" w:cs="Arial"/>
        </w:rPr>
        <w:t>(</w:t>
      </w:r>
      <w:r w:rsidRPr="00EB44B2">
        <w:rPr>
          <w:rFonts w:ascii="Arial" w:hAnsi="Arial" w:cs="Arial"/>
          <w:color w:val="FF0000"/>
        </w:rPr>
        <w:t>Please attach a copy of letter, consent form (if required) and information leaflet</w:t>
      </w:r>
      <w:r w:rsidRPr="00097227">
        <w:rPr>
          <w:rFonts w:ascii="Arial" w:hAnsi="Arial" w:cs="Arial"/>
        </w:rPr>
        <w:t>.  See guidelines on how      to prepare these documents in Appendices and adapt examples accordingly to suit your study and participants)</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25191E" w:rsidRPr="00097227" w:rsidTr="001D3F80">
        <w:tc>
          <w:tcPr>
            <w:tcW w:w="9072" w:type="dxa"/>
          </w:tcPr>
          <w:p w:rsidR="001970C2" w:rsidRPr="00EB44B2" w:rsidRDefault="00EB44B2" w:rsidP="001970C2">
            <w:pPr>
              <w:rPr>
                <w:rFonts w:ascii="Arial" w:hAnsi="Arial" w:cs="Arial"/>
                <w:color w:val="FF0000"/>
              </w:rPr>
            </w:pPr>
            <w:r w:rsidRPr="00EB44B2">
              <w:rPr>
                <w:rFonts w:ascii="Arial" w:hAnsi="Arial" w:cs="Arial"/>
                <w:color w:val="FF0000"/>
              </w:rPr>
              <w:t>Consent is not required for anonymous questionnaires</w:t>
            </w:r>
            <w:r w:rsidR="001970C2">
              <w:rPr>
                <w:rFonts w:ascii="Arial" w:hAnsi="Arial" w:cs="Arial"/>
                <w:color w:val="FF0000"/>
              </w:rPr>
              <w:t xml:space="preserve"> consent is implied by return of the questionnaire</w:t>
            </w:r>
          </w:p>
          <w:p w:rsidR="0025191E" w:rsidRPr="00097227" w:rsidRDefault="00EB44B2" w:rsidP="002743F1">
            <w:pPr>
              <w:rPr>
                <w:rFonts w:ascii="Arial" w:hAnsi="Arial" w:cs="Arial"/>
              </w:rPr>
            </w:pPr>
            <w:r w:rsidRPr="00EB44B2">
              <w:rPr>
                <w:rFonts w:ascii="Arial" w:hAnsi="Arial" w:cs="Arial"/>
                <w:color w:val="FF0000"/>
              </w:rPr>
              <w:t xml:space="preserve"> </w:t>
            </w:r>
            <w:r w:rsidR="001970C2">
              <w:rPr>
                <w:rFonts w:ascii="Arial" w:hAnsi="Arial" w:cs="Arial"/>
                <w:color w:val="FF0000"/>
              </w:rPr>
              <w:t>The process for obtaining consent must be outlined. The researcher must obtain consent in person. Consent must be taken before data collection begins e.g. before an interview commences</w:t>
            </w:r>
            <w:r w:rsidR="006529DE">
              <w:rPr>
                <w:rFonts w:ascii="Arial" w:hAnsi="Arial" w:cs="Arial"/>
                <w:color w:val="FF0000"/>
              </w:rPr>
              <w:t xml:space="preserve"> and in person</w:t>
            </w:r>
            <w:r w:rsidR="001970C2">
              <w:rPr>
                <w:rFonts w:ascii="Arial" w:hAnsi="Arial" w:cs="Arial"/>
                <w:color w:val="FF0000"/>
              </w:rPr>
              <w:t xml:space="preserve">. </w:t>
            </w:r>
            <w:r w:rsidR="00803B4A">
              <w:rPr>
                <w:rFonts w:ascii="Arial" w:hAnsi="Arial" w:cs="Arial"/>
                <w:color w:val="FF0000"/>
              </w:rPr>
              <w:t xml:space="preserve"> </w:t>
            </w:r>
            <w:r w:rsidR="00803B4A" w:rsidRPr="00BA0672">
              <w:rPr>
                <w:rFonts w:ascii="Arial" w:hAnsi="Arial" w:cs="Arial"/>
                <w:color w:val="FF0000"/>
              </w:rPr>
              <w:t xml:space="preserve">Written consent is expected, when written consent is not possible </w:t>
            </w:r>
            <w:r w:rsidR="00BA0672" w:rsidRPr="00BA0672">
              <w:rPr>
                <w:rFonts w:ascii="Arial" w:hAnsi="Arial" w:cs="Arial"/>
                <w:color w:val="FF0000"/>
              </w:rPr>
              <w:t>i.e.</w:t>
            </w:r>
            <w:r w:rsidR="00803B4A" w:rsidRPr="00BA0672">
              <w:rPr>
                <w:rFonts w:ascii="Arial" w:hAnsi="Arial" w:cs="Arial"/>
                <w:color w:val="FF0000"/>
              </w:rPr>
              <w:t xml:space="preserve"> telephone inter</w:t>
            </w:r>
            <w:r w:rsidR="00BA0672">
              <w:rPr>
                <w:rFonts w:ascii="Arial" w:hAnsi="Arial" w:cs="Arial"/>
                <w:color w:val="FF0000"/>
              </w:rPr>
              <w:t xml:space="preserve">views it is recommended that </w:t>
            </w:r>
            <w:r w:rsidR="00803B4A" w:rsidRPr="00BA0672">
              <w:rPr>
                <w:rFonts w:ascii="Arial" w:hAnsi="Arial" w:cs="Arial"/>
                <w:color w:val="FF0000"/>
              </w:rPr>
              <w:t xml:space="preserve">verbal consent is </w:t>
            </w:r>
            <w:r w:rsidR="00BA0672" w:rsidRPr="00BA0672">
              <w:rPr>
                <w:rFonts w:ascii="Arial" w:hAnsi="Arial" w:cs="Arial"/>
                <w:color w:val="FF0000"/>
              </w:rPr>
              <w:t xml:space="preserve">taken and </w:t>
            </w:r>
            <w:r w:rsidR="00803B4A" w:rsidRPr="00BA0672">
              <w:rPr>
                <w:rFonts w:ascii="Arial" w:hAnsi="Arial" w:cs="Arial"/>
                <w:color w:val="FF0000"/>
              </w:rPr>
              <w:t>recorded</w:t>
            </w:r>
            <w:r w:rsidR="00803B4A">
              <w:rPr>
                <w:rFonts w:ascii="Arial" w:hAnsi="Arial" w:cs="Arial"/>
                <w:color w:val="FF0000"/>
              </w:rPr>
              <w:t xml:space="preserve">. </w:t>
            </w:r>
            <w:r w:rsidR="00BA0672">
              <w:rPr>
                <w:rFonts w:ascii="Arial" w:hAnsi="Arial" w:cs="Arial"/>
                <w:color w:val="FF0000"/>
              </w:rPr>
              <w:t>It is essential when taking verbal consent to address all the elements that are usually in a consent f</w:t>
            </w:r>
            <w:r w:rsidR="00DF4005">
              <w:rPr>
                <w:rFonts w:ascii="Arial" w:hAnsi="Arial" w:cs="Arial"/>
                <w:color w:val="FF0000"/>
              </w:rPr>
              <w:t xml:space="preserve">orm so it is required that you </w:t>
            </w:r>
            <w:r w:rsidR="00BA0672">
              <w:rPr>
                <w:rFonts w:ascii="Arial" w:hAnsi="Arial" w:cs="Arial"/>
                <w:color w:val="FF0000"/>
              </w:rPr>
              <w:t xml:space="preserve">create an appendix outlining these consent elements in this case. </w:t>
            </w:r>
          </w:p>
        </w:tc>
      </w:tr>
    </w:tbl>
    <w:p w:rsidR="00EB44B2" w:rsidRPr="00097227" w:rsidRDefault="00EB44B2" w:rsidP="00FF104A">
      <w:pPr>
        <w:rPr>
          <w:rFonts w:ascii="Arial" w:hAnsi="Arial" w:cs="Arial"/>
          <w:b/>
          <w:bCs/>
        </w:rPr>
      </w:pPr>
    </w:p>
    <w:p w:rsidR="0025191E" w:rsidRPr="00097227" w:rsidRDefault="0025191E" w:rsidP="009C4AB1">
      <w:pPr>
        <w:numPr>
          <w:ilvl w:val="1"/>
          <w:numId w:val="24"/>
        </w:numPr>
        <w:spacing w:after="0" w:line="240" w:lineRule="auto"/>
        <w:rPr>
          <w:rFonts w:ascii="Arial" w:hAnsi="Arial" w:cs="Arial"/>
          <w:b/>
          <w:bCs/>
          <w:sz w:val="24"/>
          <w:szCs w:val="24"/>
        </w:rPr>
      </w:pPr>
      <w:r w:rsidRPr="00097227">
        <w:rPr>
          <w:rFonts w:ascii="Arial" w:hAnsi="Arial" w:cs="Arial"/>
          <w:b/>
          <w:bCs/>
          <w:sz w:val="24"/>
          <w:szCs w:val="24"/>
        </w:rPr>
        <w:t>What is the time interval between giving information and seeking consent?</w:t>
      </w:r>
    </w:p>
    <w:p w:rsidR="0025191E" w:rsidRPr="00097227" w:rsidRDefault="0025191E" w:rsidP="00097227">
      <w:pPr>
        <w:ind w:left="567" w:hanging="567"/>
        <w:rPr>
          <w:rFonts w:ascii="Arial" w:hAnsi="Arial" w:cs="Arial"/>
          <w:i/>
          <w:iCs/>
          <w:sz w:val="24"/>
          <w:szCs w:val="24"/>
        </w:rPr>
      </w:pPr>
      <w:r w:rsidRPr="00097227">
        <w:rPr>
          <w:rFonts w:ascii="Arial" w:hAnsi="Arial" w:cs="Arial"/>
          <w:i/>
          <w:iCs/>
          <w:sz w:val="24"/>
          <w:szCs w:val="24"/>
        </w:rPr>
        <w:t xml:space="preserve">       (</w:t>
      </w:r>
      <w:r w:rsidRPr="00EB44B2">
        <w:rPr>
          <w:rFonts w:ascii="Arial" w:hAnsi="Arial" w:cs="Arial"/>
          <w:i/>
          <w:iCs/>
          <w:color w:val="FF0000"/>
          <w:sz w:val="24"/>
          <w:szCs w:val="24"/>
        </w:rPr>
        <w:t>It is recommended that a period of seven days be provided for reflection.  If less than this, please justify).</w:t>
      </w:r>
    </w:p>
    <w:tbl>
      <w:tblPr>
        <w:tblW w:w="921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14"/>
      </w:tblGrid>
      <w:tr w:rsidR="0025191E" w:rsidRPr="00097227" w:rsidTr="001D3F80">
        <w:tc>
          <w:tcPr>
            <w:tcW w:w="9214" w:type="dxa"/>
          </w:tcPr>
          <w:p w:rsidR="00803B4A" w:rsidRDefault="00803B4A" w:rsidP="006529DE">
            <w:pPr>
              <w:rPr>
                <w:rFonts w:ascii="Arial" w:hAnsi="Arial" w:cs="Arial"/>
                <w:color w:val="FF0000"/>
              </w:rPr>
            </w:pPr>
          </w:p>
          <w:p w:rsidR="00803B4A" w:rsidRDefault="00803B4A" w:rsidP="00803B4A">
            <w:pPr>
              <w:rPr>
                <w:rFonts w:ascii="Arial" w:hAnsi="Arial" w:cs="Arial"/>
                <w:color w:val="FF0000"/>
              </w:rPr>
            </w:pPr>
            <w:r>
              <w:rPr>
                <w:rFonts w:ascii="Arial" w:hAnsi="Arial" w:cs="Arial"/>
                <w:color w:val="FF0000"/>
              </w:rPr>
              <w:t xml:space="preserve">In the case of interview etc. allow 7 days between giving them the participant information leaflet and arranging interviews. </w:t>
            </w:r>
          </w:p>
          <w:p w:rsidR="0025191E" w:rsidRPr="00097227" w:rsidRDefault="005D29F5" w:rsidP="00DF4005">
            <w:pPr>
              <w:rPr>
                <w:rFonts w:ascii="Arial" w:hAnsi="Arial" w:cs="Arial"/>
              </w:rPr>
            </w:pPr>
            <w:r w:rsidRPr="00DF4005">
              <w:rPr>
                <w:rFonts w:ascii="Arial" w:hAnsi="Arial" w:cs="Arial"/>
                <w:color w:val="FF0000"/>
              </w:rPr>
              <w:lastRenderedPageBreak/>
              <w:t>If you are distributing questionnaires</w:t>
            </w:r>
            <w:r w:rsidR="00E8504A" w:rsidRPr="00DF4005">
              <w:rPr>
                <w:rFonts w:ascii="Arial" w:hAnsi="Arial" w:cs="Arial"/>
                <w:color w:val="FF0000"/>
              </w:rPr>
              <w:t xml:space="preserve"> (</w:t>
            </w:r>
            <w:r w:rsidRPr="00DF4005">
              <w:rPr>
                <w:rFonts w:ascii="Arial" w:hAnsi="Arial" w:cs="Arial"/>
                <w:color w:val="FF0000"/>
              </w:rPr>
              <w:t xml:space="preserve">by hand, post, email , online) you must </w:t>
            </w:r>
            <w:r w:rsidR="00DF4005" w:rsidRPr="00DF4005">
              <w:rPr>
                <w:rFonts w:ascii="Arial" w:hAnsi="Arial" w:cs="Arial"/>
                <w:color w:val="FF0000"/>
              </w:rPr>
              <w:t xml:space="preserve">outline here </w:t>
            </w:r>
            <w:r w:rsidRPr="00DF4005">
              <w:rPr>
                <w:rFonts w:ascii="Arial" w:hAnsi="Arial" w:cs="Arial"/>
                <w:color w:val="FF0000"/>
              </w:rPr>
              <w:t xml:space="preserve"> how long the participants have to complete the questionnaire </w:t>
            </w:r>
            <w:r w:rsidR="00DF4005" w:rsidRPr="00DF4005">
              <w:rPr>
                <w:rFonts w:ascii="Arial" w:hAnsi="Arial" w:cs="Arial"/>
                <w:color w:val="FF0000"/>
              </w:rPr>
              <w:t>to address this question</w:t>
            </w:r>
            <w:r w:rsidR="00DF4005">
              <w:rPr>
                <w:rFonts w:ascii="Arial" w:hAnsi="Arial" w:cs="Arial"/>
                <w:color w:val="FF0000"/>
              </w:rPr>
              <w:t xml:space="preserve"> </w:t>
            </w:r>
            <w:r w:rsidR="006529DE">
              <w:rPr>
                <w:rFonts w:ascii="Arial" w:hAnsi="Arial" w:cs="Arial"/>
                <w:color w:val="FF0000"/>
              </w:rPr>
              <w:t xml:space="preserve"> </w:t>
            </w:r>
          </w:p>
        </w:tc>
      </w:tr>
    </w:tbl>
    <w:p w:rsidR="0025191E" w:rsidRPr="00097227" w:rsidRDefault="0025191E" w:rsidP="00FF104A">
      <w:pPr>
        <w:rPr>
          <w:rFonts w:ascii="Arial" w:hAnsi="Arial" w:cs="Arial"/>
          <w:b/>
          <w:bCs/>
          <w:sz w:val="24"/>
          <w:szCs w:val="24"/>
        </w:rPr>
      </w:pPr>
      <w:r w:rsidRPr="00097227">
        <w:rPr>
          <w:rFonts w:ascii="Arial" w:hAnsi="Arial" w:cs="Arial"/>
        </w:rPr>
        <w:t xml:space="preserve"> </w:t>
      </w:r>
    </w:p>
    <w:p w:rsidR="0025191E" w:rsidRPr="00097227" w:rsidRDefault="00520243" w:rsidP="00520243">
      <w:pPr>
        <w:pStyle w:val="BodyText3"/>
        <w:spacing w:after="240"/>
        <w:rPr>
          <w:rFonts w:ascii="Arial" w:hAnsi="Arial" w:cs="Arial"/>
        </w:rPr>
      </w:pPr>
      <w:r w:rsidRPr="00097227">
        <w:rPr>
          <w:rFonts w:ascii="Arial" w:hAnsi="Arial" w:cs="Arial"/>
        </w:rPr>
        <w:t xml:space="preserve"> </w:t>
      </w:r>
    </w:p>
    <w:p w:rsidR="0025191E" w:rsidRPr="00097227" w:rsidRDefault="00520243" w:rsidP="000D758B">
      <w:pPr>
        <w:pStyle w:val="BodyText3"/>
        <w:ind w:right="-472"/>
        <w:rPr>
          <w:rFonts w:ascii="Arial" w:hAnsi="Arial" w:cs="Arial"/>
        </w:rPr>
      </w:pPr>
      <w:r>
        <w:rPr>
          <w:rFonts w:ascii="Arial" w:hAnsi="Arial" w:cs="Arial"/>
        </w:rPr>
        <w:t xml:space="preserve"> 3.3</w:t>
      </w:r>
      <w:r w:rsidR="0025191E" w:rsidRPr="00097227">
        <w:rPr>
          <w:rFonts w:ascii="Arial" w:hAnsi="Arial" w:cs="Arial"/>
        </w:rPr>
        <w:t xml:space="preserve">  During and after the study, what steps will you take to protect the confidentiality </w:t>
      </w:r>
      <w:r w:rsidR="000D758B" w:rsidRPr="00097227">
        <w:rPr>
          <w:rFonts w:ascii="Arial" w:hAnsi="Arial" w:cs="Arial"/>
        </w:rPr>
        <w:t xml:space="preserve"> of</w:t>
      </w:r>
      <w:r w:rsidR="0025191E" w:rsidRPr="00097227">
        <w:rPr>
          <w:rFonts w:ascii="Arial" w:hAnsi="Arial" w:cs="Arial"/>
        </w:rPr>
        <w:t>:</w:t>
      </w:r>
    </w:p>
    <w:p w:rsidR="000D758B" w:rsidRPr="00097227" w:rsidRDefault="000D758B" w:rsidP="000D758B">
      <w:pPr>
        <w:pStyle w:val="BodyText3"/>
        <w:ind w:right="-472"/>
        <w:rPr>
          <w:rFonts w:ascii="Arial" w:hAnsi="Arial" w:cs="Arial"/>
          <w:b w:val="0"/>
        </w:rPr>
      </w:pP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c>
          <w:tcPr>
            <w:tcW w:w="9311" w:type="dxa"/>
          </w:tcPr>
          <w:p w:rsidR="001970C2" w:rsidRDefault="0047787F" w:rsidP="001970C2">
            <w:pPr>
              <w:spacing w:after="0" w:line="240" w:lineRule="auto"/>
              <w:rPr>
                <w:rFonts w:ascii="Arial" w:hAnsi="Arial" w:cs="Arial"/>
                <w:color w:val="FF0000"/>
              </w:rPr>
            </w:pPr>
            <w:r w:rsidRPr="0047787F">
              <w:rPr>
                <w:rFonts w:ascii="Arial" w:hAnsi="Arial" w:cs="Arial"/>
                <w:color w:val="FF0000"/>
              </w:rPr>
              <w:t xml:space="preserve"> </w:t>
            </w:r>
            <w:r w:rsidR="001970C2">
              <w:rPr>
                <w:rFonts w:ascii="Arial" w:hAnsi="Arial" w:cs="Arial"/>
                <w:color w:val="FF0000"/>
              </w:rPr>
              <w:t>Complete each section below separately if they apply and if not put in Not applicable</w:t>
            </w:r>
            <w:r w:rsidR="001970C2" w:rsidRPr="0047787F">
              <w:rPr>
                <w:rFonts w:ascii="Arial" w:hAnsi="Arial" w:cs="Arial"/>
                <w:color w:val="FF0000"/>
              </w:rPr>
              <w:t xml:space="preserve"> </w:t>
            </w:r>
            <w:r w:rsidR="001970C2">
              <w:rPr>
                <w:rFonts w:ascii="Arial" w:hAnsi="Arial" w:cs="Arial"/>
                <w:color w:val="FF0000"/>
              </w:rPr>
              <w:t>N/A</w:t>
            </w:r>
          </w:p>
          <w:p w:rsidR="001970C2" w:rsidRDefault="001970C2" w:rsidP="001970C2">
            <w:pPr>
              <w:spacing w:after="0" w:line="240" w:lineRule="auto"/>
              <w:rPr>
                <w:rFonts w:ascii="Arial" w:hAnsi="Arial" w:cs="Arial"/>
                <w:color w:val="FF0000"/>
              </w:rPr>
            </w:pPr>
            <w:r>
              <w:rPr>
                <w:rFonts w:ascii="Arial" w:hAnsi="Arial" w:cs="Arial"/>
                <w:color w:val="FF0000"/>
              </w:rPr>
              <w:t xml:space="preserve">Anonymity is only achieved when there </w:t>
            </w:r>
            <w:r w:rsidRPr="0047787F">
              <w:rPr>
                <w:rFonts w:ascii="Arial" w:hAnsi="Arial" w:cs="Arial"/>
                <w:color w:val="FF0000"/>
              </w:rPr>
              <w:t xml:space="preserve">is </w:t>
            </w:r>
            <w:r w:rsidRPr="0047787F">
              <w:rPr>
                <w:rFonts w:ascii="Arial" w:hAnsi="Arial" w:cs="Arial"/>
                <w:b/>
                <w:color w:val="FF0000"/>
              </w:rPr>
              <w:t xml:space="preserve">no </w:t>
            </w:r>
            <w:r w:rsidRPr="0047787F">
              <w:rPr>
                <w:rFonts w:ascii="Arial" w:hAnsi="Arial" w:cs="Arial"/>
                <w:color w:val="FF0000"/>
              </w:rPr>
              <w:t xml:space="preserve">possible way </w:t>
            </w:r>
            <w:r w:rsidR="006529DE" w:rsidRPr="0047787F">
              <w:rPr>
                <w:rFonts w:ascii="Arial" w:hAnsi="Arial" w:cs="Arial"/>
                <w:color w:val="FF0000"/>
              </w:rPr>
              <w:t>the data</w:t>
            </w:r>
            <w:r w:rsidRPr="0047787F">
              <w:rPr>
                <w:rFonts w:ascii="Arial" w:hAnsi="Arial" w:cs="Arial"/>
                <w:color w:val="FF0000"/>
              </w:rPr>
              <w:t xml:space="preserve"> can be linked back to the identity of the participant </w:t>
            </w:r>
            <w:r>
              <w:rPr>
                <w:rFonts w:ascii="Arial" w:hAnsi="Arial" w:cs="Arial"/>
                <w:color w:val="FF0000"/>
              </w:rPr>
              <w:t xml:space="preserve">e.g. anonymous questionnaire. </w:t>
            </w:r>
          </w:p>
          <w:p w:rsidR="001970C2" w:rsidRDefault="001970C2" w:rsidP="001970C2">
            <w:pPr>
              <w:spacing w:after="0" w:line="240" w:lineRule="auto"/>
              <w:rPr>
                <w:rFonts w:ascii="Arial" w:hAnsi="Arial" w:cs="Arial"/>
                <w:color w:val="FF0000"/>
              </w:rPr>
            </w:pPr>
            <w:r>
              <w:rPr>
                <w:rFonts w:ascii="Arial" w:hAnsi="Arial" w:cs="Arial"/>
                <w:color w:val="FF0000"/>
              </w:rPr>
              <w:t xml:space="preserve">Confidentiality is about protecting the identity of a participant whose identity is known </w:t>
            </w:r>
            <w:r w:rsidR="006529DE">
              <w:rPr>
                <w:rFonts w:ascii="Arial" w:hAnsi="Arial" w:cs="Arial"/>
                <w:color w:val="FF0000"/>
              </w:rPr>
              <w:t xml:space="preserve"> or  the site</w:t>
            </w:r>
          </w:p>
          <w:p w:rsidR="001970C2" w:rsidRPr="006529DE" w:rsidRDefault="001970C2" w:rsidP="006529DE">
            <w:pPr>
              <w:spacing w:after="0" w:line="240" w:lineRule="auto"/>
              <w:ind w:left="735"/>
              <w:rPr>
                <w:rFonts w:ascii="Arial" w:hAnsi="Arial" w:cs="Arial"/>
                <w:color w:val="FF0000"/>
              </w:rPr>
            </w:pPr>
            <w:r>
              <w:rPr>
                <w:rFonts w:ascii="Arial" w:hAnsi="Arial" w:cs="Arial"/>
                <w:color w:val="FF0000"/>
              </w:rPr>
              <w:t xml:space="preserve"> </w:t>
            </w:r>
          </w:p>
          <w:p w:rsidR="0047787F" w:rsidRDefault="0047787F" w:rsidP="0047787F">
            <w:pPr>
              <w:spacing w:after="0" w:line="240" w:lineRule="auto"/>
              <w:ind w:left="735"/>
              <w:rPr>
                <w:rFonts w:ascii="Arial" w:hAnsi="Arial" w:cs="Arial"/>
              </w:rPr>
            </w:pPr>
          </w:p>
          <w:p w:rsidR="0025191E" w:rsidRPr="00097227" w:rsidRDefault="0025191E" w:rsidP="009C4AB1">
            <w:pPr>
              <w:numPr>
                <w:ilvl w:val="0"/>
                <w:numId w:val="11"/>
              </w:numPr>
              <w:spacing w:after="0" w:line="240" w:lineRule="auto"/>
              <w:rPr>
                <w:rFonts w:ascii="Arial" w:hAnsi="Arial" w:cs="Arial"/>
              </w:rPr>
            </w:pPr>
            <w:r w:rsidRPr="00097227">
              <w:rPr>
                <w:rFonts w:ascii="Arial" w:hAnsi="Arial" w:cs="Arial"/>
              </w:rPr>
              <w:t>participant identities?</w:t>
            </w:r>
          </w:p>
          <w:p w:rsidR="0025191E" w:rsidRPr="00097227" w:rsidRDefault="0025191E" w:rsidP="00FF104A">
            <w:pPr>
              <w:ind w:left="360"/>
              <w:rPr>
                <w:rFonts w:ascii="Arial" w:hAnsi="Arial" w:cs="Arial"/>
              </w:rPr>
            </w:pPr>
          </w:p>
          <w:p w:rsidR="0025191E" w:rsidRPr="00097227" w:rsidRDefault="0025191E" w:rsidP="00FF104A">
            <w:pPr>
              <w:ind w:left="360"/>
              <w:rPr>
                <w:rFonts w:ascii="Arial" w:hAnsi="Arial" w:cs="Arial"/>
              </w:rPr>
            </w:pPr>
          </w:p>
          <w:p w:rsidR="0025191E" w:rsidRPr="00097227" w:rsidRDefault="0025191E" w:rsidP="009C4AB1">
            <w:pPr>
              <w:numPr>
                <w:ilvl w:val="0"/>
                <w:numId w:val="11"/>
              </w:numPr>
              <w:spacing w:after="0" w:line="240" w:lineRule="auto"/>
              <w:rPr>
                <w:rFonts w:ascii="Arial" w:hAnsi="Arial" w:cs="Arial"/>
              </w:rPr>
            </w:pPr>
            <w:r w:rsidRPr="00097227">
              <w:rPr>
                <w:rFonts w:ascii="Arial" w:hAnsi="Arial" w:cs="Arial"/>
              </w:rPr>
              <w:t>data collected and patient/client records?</w:t>
            </w:r>
          </w:p>
          <w:p w:rsidR="0025191E" w:rsidRPr="00097227" w:rsidRDefault="0025191E" w:rsidP="00FF104A">
            <w:pPr>
              <w:rPr>
                <w:rFonts w:ascii="Arial" w:hAnsi="Arial" w:cs="Arial"/>
              </w:rPr>
            </w:pP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 xml:space="preserve">      (c)  hardcopy records?</w:t>
            </w:r>
          </w:p>
          <w:p w:rsidR="0025191E" w:rsidRDefault="0047787F" w:rsidP="00FF104A">
            <w:pPr>
              <w:rPr>
                <w:rFonts w:ascii="Arial" w:hAnsi="Arial" w:cs="Arial"/>
                <w:color w:val="FF0000"/>
              </w:rPr>
            </w:pPr>
            <w:r w:rsidRPr="0047787F">
              <w:rPr>
                <w:rFonts w:ascii="Arial" w:hAnsi="Arial" w:cs="Arial"/>
                <w:color w:val="FF0000"/>
              </w:rPr>
              <w:t xml:space="preserve">Do not forget </w:t>
            </w:r>
            <w:r w:rsidR="00E8504A">
              <w:rPr>
                <w:rFonts w:ascii="Arial" w:hAnsi="Arial" w:cs="Arial"/>
                <w:color w:val="FF0000"/>
              </w:rPr>
              <w:t>to detail</w:t>
            </w:r>
            <w:r w:rsidRPr="0047787F">
              <w:rPr>
                <w:rFonts w:ascii="Arial" w:hAnsi="Arial" w:cs="Arial"/>
                <w:color w:val="FF0000"/>
              </w:rPr>
              <w:t xml:space="preserve"> how you are going to </w:t>
            </w:r>
            <w:r w:rsidR="001970C2">
              <w:rPr>
                <w:rFonts w:ascii="Arial" w:hAnsi="Arial" w:cs="Arial"/>
                <w:color w:val="FF0000"/>
              </w:rPr>
              <w:t xml:space="preserve">manage audio </w:t>
            </w:r>
            <w:r w:rsidR="006529DE">
              <w:rPr>
                <w:rFonts w:ascii="Arial" w:hAnsi="Arial" w:cs="Arial"/>
                <w:color w:val="FF0000"/>
              </w:rPr>
              <w:t>or</w:t>
            </w:r>
            <w:r w:rsidR="001970C2">
              <w:rPr>
                <w:rFonts w:ascii="Arial" w:hAnsi="Arial" w:cs="Arial"/>
                <w:color w:val="FF0000"/>
              </w:rPr>
              <w:t xml:space="preserve"> other </w:t>
            </w:r>
            <w:r w:rsidRPr="0047787F">
              <w:rPr>
                <w:rFonts w:ascii="Arial" w:hAnsi="Arial" w:cs="Arial"/>
                <w:color w:val="FF0000"/>
              </w:rPr>
              <w:t xml:space="preserve"> recordings  </w:t>
            </w:r>
          </w:p>
          <w:p w:rsidR="00773D82" w:rsidRDefault="00773D82" w:rsidP="00FF104A">
            <w:pPr>
              <w:rPr>
                <w:rFonts w:ascii="Arial" w:hAnsi="Arial" w:cs="Arial"/>
                <w:color w:val="FF0000"/>
              </w:rPr>
            </w:pPr>
          </w:p>
          <w:p w:rsidR="00773D82" w:rsidRPr="00773D82" w:rsidRDefault="00773D82" w:rsidP="00FF104A">
            <w:pPr>
              <w:rPr>
                <w:rFonts w:ascii="Arial" w:hAnsi="Arial" w:cs="Arial"/>
                <w:b/>
                <w:color w:val="FF0000"/>
              </w:rPr>
            </w:pPr>
            <w:r>
              <w:rPr>
                <w:rFonts w:ascii="Arial" w:hAnsi="Arial" w:cs="Arial"/>
                <w:b/>
                <w:color w:val="FF0000"/>
              </w:rPr>
              <w:t>Please refer to the Operating Procedures, Section 6 (D)</w:t>
            </w:r>
          </w:p>
          <w:p w:rsidR="0025191E" w:rsidRPr="00097227" w:rsidRDefault="0025191E" w:rsidP="00FF104A">
            <w:pPr>
              <w:rPr>
                <w:rFonts w:ascii="Arial" w:hAnsi="Arial" w:cs="Arial"/>
              </w:rPr>
            </w:pPr>
          </w:p>
          <w:p w:rsidR="0025191E" w:rsidRPr="00097227" w:rsidRDefault="0025191E" w:rsidP="00FF104A">
            <w:pPr>
              <w:rPr>
                <w:rFonts w:ascii="Arial" w:hAnsi="Arial" w:cs="Arial"/>
              </w:rPr>
            </w:pPr>
            <w:r w:rsidRPr="00097227">
              <w:rPr>
                <w:rFonts w:ascii="Arial" w:hAnsi="Arial" w:cs="Arial"/>
              </w:rPr>
              <w:t xml:space="preserve">      </w:t>
            </w:r>
          </w:p>
        </w:tc>
      </w:tr>
    </w:tbl>
    <w:p w:rsidR="0025191E" w:rsidRPr="00097227" w:rsidRDefault="0025191E" w:rsidP="00FF104A">
      <w:pPr>
        <w:rPr>
          <w:rFonts w:ascii="Arial" w:hAnsi="Arial" w:cs="Arial"/>
        </w:rPr>
      </w:pPr>
    </w:p>
    <w:p w:rsidR="000D758B" w:rsidRPr="00097227" w:rsidRDefault="000D758B" w:rsidP="00FF104A">
      <w:pPr>
        <w:rPr>
          <w:rFonts w:ascii="Arial" w:hAnsi="Arial" w:cs="Arial"/>
        </w:rPr>
      </w:pPr>
    </w:p>
    <w:p w:rsidR="0025191E" w:rsidRPr="00097227" w:rsidRDefault="0025191E" w:rsidP="00520243">
      <w:pPr>
        <w:pStyle w:val="BodyTextIndent2"/>
        <w:numPr>
          <w:ilvl w:val="1"/>
          <w:numId w:val="15"/>
        </w:numPr>
        <w:tabs>
          <w:tab w:val="clear" w:pos="284"/>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after="240" w:line="240" w:lineRule="auto"/>
        <w:rPr>
          <w:rFonts w:ascii="Arial" w:hAnsi="Arial" w:cs="Arial"/>
          <w:bCs/>
          <w:sz w:val="24"/>
          <w:lang w:val="en-IE"/>
        </w:rPr>
      </w:pPr>
      <w:r w:rsidRPr="00097227">
        <w:rPr>
          <w:rFonts w:ascii="Arial" w:hAnsi="Arial" w:cs="Arial"/>
          <w:bCs/>
          <w:sz w:val="24"/>
          <w:lang w:val="en-IE"/>
        </w:rPr>
        <w:t>Is there any potential confidentiality issue through identification of the study location?</w:t>
      </w:r>
    </w:p>
    <w:tbl>
      <w:tblPr>
        <w:tblW w:w="945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25191E" w:rsidRPr="00097227" w:rsidTr="001D3F80">
        <w:trPr>
          <w:trHeight w:val="671"/>
        </w:trPr>
        <w:tc>
          <w:tcPr>
            <w:tcW w:w="9453" w:type="dxa"/>
          </w:tcPr>
          <w:p w:rsidR="0025191E" w:rsidRPr="00097227" w:rsidRDefault="006529DE" w:rsidP="006529DE">
            <w:pPr>
              <w:rPr>
                <w:rFonts w:ascii="Arial" w:hAnsi="Arial" w:cs="Arial"/>
              </w:rPr>
            </w:pPr>
            <w:r w:rsidRPr="006529DE">
              <w:rPr>
                <w:rFonts w:ascii="Arial" w:hAnsi="Arial" w:cs="Arial"/>
                <w:color w:val="FF0000"/>
              </w:rPr>
              <w:t>It is important that you consider this if you are undertaking a study within a populati</w:t>
            </w:r>
            <w:r w:rsidR="00E8504A">
              <w:rPr>
                <w:rFonts w:ascii="Arial" w:hAnsi="Arial" w:cs="Arial"/>
                <w:color w:val="FF0000"/>
              </w:rPr>
              <w:t>on, setting or service, that is unusual or has</w:t>
            </w:r>
            <w:r w:rsidRPr="006529DE">
              <w:rPr>
                <w:rFonts w:ascii="Arial" w:hAnsi="Arial" w:cs="Arial"/>
                <w:color w:val="FF0000"/>
              </w:rPr>
              <w:t xml:space="preserve"> unusually small numbers. In these instances it may be easy to identify individuals</w:t>
            </w:r>
            <w:r>
              <w:rPr>
                <w:rFonts w:ascii="Arial" w:hAnsi="Arial" w:cs="Arial"/>
                <w:color w:val="FF0000"/>
              </w:rPr>
              <w:t>.</w:t>
            </w:r>
            <w:r w:rsidR="0025191E" w:rsidRPr="00097227">
              <w:rPr>
                <w:rFonts w:ascii="Arial" w:hAnsi="Arial" w:cs="Arial"/>
              </w:rPr>
              <w:t xml:space="preserve">     </w:t>
            </w:r>
          </w:p>
        </w:tc>
      </w:tr>
    </w:tbl>
    <w:p w:rsidR="00097227" w:rsidRPr="00097227" w:rsidRDefault="00097227"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097227" w:rsidRDefault="00097227"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F675EC" w:rsidRDefault="00F675EC"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F675EC" w:rsidRDefault="00F675EC"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773D82" w:rsidRDefault="00773D82"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773D82" w:rsidRDefault="00773D82"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773D82" w:rsidRDefault="00773D82"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773D82" w:rsidRDefault="00773D82"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F675EC" w:rsidRPr="00097227" w:rsidRDefault="00F675EC" w:rsidP="00FF104A">
      <w:pPr>
        <w:pStyle w:val="BodyTextIndent2"/>
        <w:tabs>
          <w:tab w:val="clear" w:pos="284"/>
          <w:tab w:val="clear" w:pos="567"/>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firstLine="0"/>
        <w:rPr>
          <w:rFonts w:ascii="Arial" w:hAnsi="Arial" w:cs="Arial"/>
          <w:bCs/>
          <w:sz w:val="24"/>
          <w:lang w:val="en-IE"/>
        </w:rPr>
      </w:pPr>
    </w:p>
    <w:p w:rsidR="0025191E" w:rsidRPr="00097227" w:rsidRDefault="0025191E" w:rsidP="00097227">
      <w:pPr>
        <w:pStyle w:val="BodyText3"/>
        <w:numPr>
          <w:ilvl w:val="1"/>
          <w:numId w:val="15"/>
        </w:numPr>
        <w:spacing w:after="240"/>
        <w:rPr>
          <w:rFonts w:ascii="Arial" w:hAnsi="Arial" w:cs="Arial"/>
        </w:rPr>
      </w:pPr>
      <w:r w:rsidRPr="00097227">
        <w:rPr>
          <w:rFonts w:ascii="Arial" w:hAnsi="Arial" w:cs="Arial"/>
        </w:rPr>
        <w:lastRenderedPageBreak/>
        <w:t>If your data is to be held on computer, how will it be protected?</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c>
          <w:tcPr>
            <w:tcW w:w="9311" w:type="dxa"/>
          </w:tcPr>
          <w:p w:rsidR="0025191E" w:rsidRDefault="003B13E6" w:rsidP="00803B4A">
            <w:pPr>
              <w:rPr>
                <w:rFonts w:ascii="Arial" w:hAnsi="Arial" w:cs="Arial"/>
                <w:color w:val="FF0000"/>
              </w:rPr>
            </w:pPr>
            <w:r>
              <w:rPr>
                <w:rFonts w:ascii="Arial" w:hAnsi="Arial" w:cs="Arial"/>
                <w:color w:val="FF0000"/>
              </w:rPr>
              <w:t>Password protection is an important aspect</w:t>
            </w:r>
            <w:r w:rsidR="006529DE">
              <w:rPr>
                <w:rFonts w:ascii="Arial" w:hAnsi="Arial" w:cs="Arial"/>
                <w:color w:val="FF0000"/>
              </w:rPr>
              <w:t xml:space="preserve"> to discuss here</w:t>
            </w:r>
            <w:r>
              <w:rPr>
                <w:rFonts w:ascii="Arial" w:hAnsi="Arial" w:cs="Arial"/>
                <w:color w:val="FF0000"/>
              </w:rPr>
              <w:t>.</w:t>
            </w:r>
            <w:r w:rsidR="0036756E">
              <w:rPr>
                <w:rFonts w:ascii="Arial" w:hAnsi="Arial" w:cs="Arial"/>
                <w:color w:val="FF0000"/>
              </w:rPr>
              <w:t xml:space="preserve"> Sensitive data </w:t>
            </w:r>
            <w:r>
              <w:rPr>
                <w:rFonts w:ascii="Arial" w:hAnsi="Arial" w:cs="Arial"/>
                <w:color w:val="FF0000"/>
              </w:rPr>
              <w:t xml:space="preserve"> should not be kept in </w:t>
            </w:r>
            <w:r w:rsidR="0047787F" w:rsidRPr="0047787F">
              <w:rPr>
                <w:rFonts w:ascii="Arial" w:hAnsi="Arial" w:cs="Arial"/>
                <w:color w:val="FF0000"/>
              </w:rPr>
              <w:t xml:space="preserve">publically accessible clouds </w:t>
            </w:r>
            <w:r w:rsidR="00803B4A">
              <w:rPr>
                <w:rFonts w:ascii="Arial" w:hAnsi="Arial" w:cs="Arial"/>
                <w:color w:val="FF0000"/>
              </w:rPr>
              <w:t>i.e.</w:t>
            </w:r>
            <w:r w:rsidR="0047787F" w:rsidRPr="0047787F">
              <w:rPr>
                <w:rFonts w:ascii="Arial" w:hAnsi="Arial" w:cs="Arial"/>
                <w:color w:val="FF0000"/>
              </w:rPr>
              <w:t xml:space="preserve"> </w:t>
            </w:r>
            <w:r w:rsidR="00773D82">
              <w:rPr>
                <w:rFonts w:ascii="Arial" w:hAnsi="Arial" w:cs="Arial"/>
                <w:color w:val="FF0000"/>
              </w:rPr>
              <w:t>dropbox/</w:t>
            </w:r>
            <w:r w:rsidR="00FE6EF0">
              <w:rPr>
                <w:rFonts w:ascii="Arial" w:hAnsi="Arial" w:cs="Arial"/>
                <w:color w:val="FF0000"/>
              </w:rPr>
              <w:t>iCloud</w:t>
            </w:r>
          </w:p>
          <w:p w:rsidR="00784604" w:rsidRDefault="00784604" w:rsidP="00803B4A">
            <w:pPr>
              <w:rPr>
                <w:rFonts w:ascii="Arial" w:hAnsi="Arial" w:cs="Arial"/>
                <w:color w:val="FF0000"/>
              </w:rPr>
            </w:pPr>
          </w:p>
          <w:p w:rsidR="00784604" w:rsidRPr="00784604" w:rsidRDefault="00784604" w:rsidP="00803B4A">
            <w:pPr>
              <w:rPr>
                <w:rFonts w:ascii="Arial" w:hAnsi="Arial" w:cs="Arial"/>
                <w:b/>
                <w:color w:val="FF0000"/>
              </w:rPr>
            </w:pPr>
            <w:r>
              <w:rPr>
                <w:rFonts w:ascii="Arial" w:hAnsi="Arial" w:cs="Arial"/>
                <w:b/>
                <w:color w:val="FF0000"/>
              </w:rPr>
              <w:t>Please refer to Operating Procedures Section 6 (F)</w:t>
            </w:r>
          </w:p>
        </w:tc>
      </w:tr>
    </w:tbl>
    <w:p w:rsidR="0025191E" w:rsidRDefault="0025191E" w:rsidP="00FF104A">
      <w:pPr>
        <w:rPr>
          <w:rFonts w:ascii="Arial" w:hAnsi="Arial" w:cs="Arial"/>
          <w:b/>
          <w:bCs/>
        </w:rPr>
      </w:pPr>
    </w:p>
    <w:p w:rsidR="00F675EC" w:rsidRDefault="00F675EC" w:rsidP="00FF104A">
      <w:pPr>
        <w:rPr>
          <w:rFonts w:ascii="Arial" w:hAnsi="Arial" w:cs="Arial"/>
          <w:b/>
          <w:bCs/>
        </w:rPr>
      </w:pPr>
    </w:p>
    <w:p w:rsidR="00F675EC" w:rsidRPr="00097227" w:rsidRDefault="00F675EC" w:rsidP="00FF104A">
      <w:pPr>
        <w:rPr>
          <w:rFonts w:ascii="Arial" w:hAnsi="Arial" w:cs="Arial"/>
          <w:b/>
          <w:bCs/>
        </w:rPr>
      </w:pPr>
    </w:p>
    <w:p w:rsidR="0025191E" w:rsidRPr="00097227" w:rsidRDefault="0025191E" w:rsidP="00FF104A">
      <w:pPr>
        <w:numPr>
          <w:ilvl w:val="1"/>
          <w:numId w:val="15"/>
        </w:numPr>
        <w:spacing w:line="240" w:lineRule="auto"/>
        <w:rPr>
          <w:rFonts w:ascii="Arial" w:hAnsi="Arial" w:cs="Arial"/>
          <w:sz w:val="24"/>
          <w:szCs w:val="24"/>
        </w:rPr>
      </w:pPr>
      <w:r w:rsidRPr="00097227">
        <w:rPr>
          <w:rFonts w:ascii="Arial" w:hAnsi="Arial" w:cs="Arial"/>
          <w:b/>
          <w:bCs/>
        </w:rPr>
        <w:t xml:space="preserve">  </w:t>
      </w:r>
      <w:r w:rsidRPr="00097227">
        <w:rPr>
          <w:rFonts w:ascii="Arial" w:hAnsi="Arial" w:cs="Arial"/>
          <w:b/>
          <w:bCs/>
          <w:sz w:val="24"/>
          <w:szCs w:val="24"/>
        </w:rPr>
        <w:t xml:space="preserve">What other person(s) other than the researcher/team as listed will have access to the data collected </w:t>
      </w:r>
      <w:r w:rsidR="00097227" w:rsidRPr="00097227">
        <w:rPr>
          <w:rFonts w:ascii="Arial" w:hAnsi="Arial" w:cs="Arial"/>
          <w:b/>
          <w:bCs/>
          <w:sz w:val="24"/>
          <w:szCs w:val="24"/>
        </w:rPr>
        <w:t xml:space="preserve"> </w:t>
      </w:r>
      <w:r w:rsidRPr="00097227">
        <w:rPr>
          <w:rFonts w:ascii="Arial" w:hAnsi="Arial" w:cs="Arial"/>
          <w:b/>
          <w:bCs/>
          <w:sz w:val="24"/>
          <w:szCs w:val="24"/>
        </w:rPr>
        <w:t>and what steps will be done to protect confidentiality?</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47787F">
        <w:trPr>
          <w:trHeight w:val="1178"/>
        </w:trPr>
        <w:tc>
          <w:tcPr>
            <w:tcW w:w="9311" w:type="dxa"/>
          </w:tcPr>
          <w:p w:rsidR="0025191E" w:rsidRDefault="0047787F" w:rsidP="006529DE">
            <w:pPr>
              <w:rPr>
                <w:rFonts w:ascii="Arial" w:hAnsi="Arial" w:cs="Arial"/>
                <w:color w:val="FF0000"/>
              </w:rPr>
            </w:pPr>
            <w:r w:rsidRPr="0047787F">
              <w:rPr>
                <w:rFonts w:ascii="Arial" w:hAnsi="Arial" w:cs="Arial"/>
                <w:color w:val="FF0000"/>
              </w:rPr>
              <w:t>Do not forget to list the other members of your team</w:t>
            </w:r>
            <w:r w:rsidR="006529DE">
              <w:rPr>
                <w:rFonts w:ascii="Arial" w:hAnsi="Arial" w:cs="Arial"/>
                <w:color w:val="FF0000"/>
              </w:rPr>
              <w:t xml:space="preserve">, </w:t>
            </w:r>
            <w:r w:rsidR="00784604">
              <w:rPr>
                <w:rFonts w:ascii="Arial" w:hAnsi="Arial" w:cs="Arial"/>
                <w:color w:val="FF0000"/>
              </w:rPr>
              <w:t xml:space="preserve">your supervisor and </w:t>
            </w:r>
            <w:r w:rsidR="0036756E">
              <w:rPr>
                <w:rFonts w:ascii="Arial" w:hAnsi="Arial" w:cs="Arial"/>
                <w:color w:val="FF0000"/>
              </w:rPr>
              <w:t xml:space="preserve">include </w:t>
            </w:r>
            <w:r w:rsidRPr="0047787F">
              <w:rPr>
                <w:rFonts w:ascii="Arial" w:hAnsi="Arial" w:cs="Arial"/>
                <w:color w:val="FF0000"/>
              </w:rPr>
              <w:t xml:space="preserve">anyone who will be transcribing data </w:t>
            </w:r>
            <w:r w:rsidR="006529DE">
              <w:rPr>
                <w:rFonts w:ascii="Arial" w:hAnsi="Arial" w:cs="Arial"/>
                <w:color w:val="FF0000"/>
              </w:rPr>
              <w:t>if applicable</w:t>
            </w:r>
            <w:r w:rsidR="00784604">
              <w:rPr>
                <w:rFonts w:ascii="Arial" w:hAnsi="Arial" w:cs="Arial"/>
                <w:color w:val="FF0000"/>
              </w:rPr>
              <w:t>.</w:t>
            </w:r>
          </w:p>
          <w:p w:rsidR="00784604" w:rsidRPr="00784604" w:rsidRDefault="00784604" w:rsidP="006529DE">
            <w:pPr>
              <w:rPr>
                <w:rFonts w:ascii="Arial" w:hAnsi="Arial" w:cs="Arial"/>
                <w:b/>
                <w:color w:val="FF0000"/>
              </w:rPr>
            </w:pPr>
            <w:r>
              <w:rPr>
                <w:rFonts w:ascii="Arial" w:hAnsi="Arial" w:cs="Arial"/>
                <w:b/>
                <w:color w:val="FF0000"/>
                <w:u w:val="single"/>
              </w:rPr>
              <w:t>N.B.</w:t>
            </w:r>
            <w:r>
              <w:rPr>
                <w:rFonts w:ascii="Arial" w:hAnsi="Arial" w:cs="Arial"/>
                <w:b/>
                <w:color w:val="FF0000"/>
              </w:rPr>
              <w:t xml:space="preserve"> If using a professional transcriber, s/he should be asked to sign a confidentiality form.</w:t>
            </w:r>
          </w:p>
        </w:tc>
      </w:tr>
    </w:tbl>
    <w:p w:rsidR="0025191E" w:rsidRPr="00097227" w:rsidRDefault="0025191E" w:rsidP="00FF104A">
      <w:pPr>
        <w:rPr>
          <w:rFonts w:ascii="Arial" w:hAnsi="Arial" w:cs="Arial"/>
        </w:rPr>
      </w:pPr>
    </w:p>
    <w:p w:rsidR="00803B4A" w:rsidRPr="00DF4005" w:rsidRDefault="0025191E" w:rsidP="00803B4A">
      <w:pPr>
        <w:pStyle w:val="BodyText3"/>
        <w:numPr>
          <w:ilvl w:val="1"/>
          <w:numId w:val="15"/>
        </w:numPr>
        <w:tabs>
          <w:tab w:val="clear" w:pos="562"/>
          <w:tab w:val="num" w:pos="709"/>
        </w:tabs>
        <w:ind w:left="709" w:right="543" w:hanging="567"/>
        <w:rPr>
          <w:rFonts w:ascii="Arial" w:hAnsi="Arial" w:cs="Arial"/>
          <w:sz w:val="22"/>
          <w:szCs w:val="22"/>
        </w:rPr>
      </w:pPr>
      <w:r w:rsidRPr="00DF4005">
        <w:rPr>
          <w:rFonts w:ascii="Arial" w:hAnsi="Arial" w:cs="Arial"/>
          <w:sz w:val="22"/>
          <w:szCs w:val="22"/>
        </w:rPr>
        <w:t xml:space="preserve">Accepted best practice recommends secure retention of data for 5 years. </w:t>
      </w:r>
      <w:r w:rsidR="00803B4A" w:rsidRPr="00DF4005">
        <w:rPr>
          <w:rFonts w:ascii="Arial" w:hAnsi="Arial" w:cs="Arial"/>
          <w:sz w:val="22"/>
          <w:szCs w:val="22"/>
        </w:rPr>
        <w:t xml:space="preserve"> Will you be adhering to this guideline</w:t>
      </w:r>
    </w:p>
    <w:p w:rsidR="00803B4A" w:rsidRDefault="00803B4A" w:rsidP="00803B4A">
      <w:pPr>
        <w:pStyle w:val="BodyText3"/>
        <w:ind w:left="562" w:right="-613"/>
        <w:rPr>
          <w:rFonts w:ascii="Arial" w:hAnsi="Arial" w:cs="Arial"/>
        </w:rPr>
      </w:pPr>
    </w:p>
    <w:tbl>
      <w:tblPr>
        <w:tblW w:w="9181" w:type="dxa"/>
        <w:tblInd w:w="708" w:type="dxa"/>
        <w:tblLayout w:type="fixed"/>
        <w:tblLook w:val="0000" w:firstRow="0" w:lastRow="0" w:firstColumn="0" w:lastColumn="0" w:noHBand="0" w:noVBand="0"/>
      </w:tblPr>
      <w:tblGrid>
        <w:gridCol w:w="840"/>
        <w:gridCol w:w="840"/>
        <w:gridCol w:w="7501"/>
      </w:tblGrid>
      <w:tr w:rsidR="00F675EC" w:rsidRPr="00097227" w:rsidTr="00DF4005">
        <w:tc>
          <w:tcPr>
            <w:tcW w:w="840" w:type="dxa"/>
            <w:tcBorders>
              <w:top w:val="single" w:sz="6" w:space="0" w:color="000000"/>
              <w:left w:val="single" w:sz="6" w:space="0" w:color="000000"/>
              <w:bottom w:val="single" w:sz="6" w:space="0" w:color="000000"/>
              <w:right w:val="single" w:sz="6" w:space="0" w:color="000000"/>
            </w:tcBorders>
          </w:tcPr>
          <w:p w:rsidR="00F675EC" w:rsidRPr="00097227" w:rsidRDefault="00F675EC" w:rsidP="00DF4005">
            <w:pPr>
              <w:jc w:val="center"/>
              <w:rPr>
                <w:rFonts w:ascii="Arial" w:hAnsi="Arial" w:cs="Arial"/>
                <w:b/>
                <w:bCs/>
              </w:rPr>
            </w:pPr>
            <w:r w:rsidRPr="00097227">
              <w:rPr>
                <w:rFonts w:ascii="Arial" w:hAnsi="Arial" w:cs="Arial"/>
                <w:b/>
                <w:bCs/>
              </w:rPr>
              <w:t>YES</w:t>
            </w:r>
          </w:p>
        </w:tc>
        <w:tc>
          <w:tcPr>
            <w:tcW w:w="840" w:type="dxa"/>
            <w:tcBorders>
              <w:top w:val="single" w:sz="6" w:space="0" w:color="000000"/>
              <w:left w:val="single" w:sz="6" w:space="0" w:color="000000"/>
              <w:bottom w:val="single" w:sz="6" w:space="0" w:color="000000"/>
              <w:right w:val="single" w:sz="4" w:space="0" w:color="auto"/>
            </w:tcBorders>
          </w:tcPr>
          <w:p w:rsidR="00F675EC" w:rsidRPr="00097227" w:rsidRDefault="00F675EC" w:rsidP="00DF4005">
            <w:pPr>
              <w:jc w:val="center"/>
              <w:rPr>
                <w:rFonts w:ascii="Arial" w:hAnsi="Arial" w:cs="Arial"/>
                <w:b/>
                <w:bCs/>
              </w:rPr>
            </w:pPr>
            <w:r w:rsidRPr="00097227">
              <w:rPr>
                <w:rFonts w:ascii="Arial" w:hAnsi="Arial" w:cs="Arial"/>
                <w:b/>
                <w:bCs/>
              </w:rPr>
              <w:t>NO</w:t>
            </w:r>
          </w:p>
        </w:tc>
        <w:tc>
          <w:tcPr>
            <w:tcW w:w="7501" w:type="dxa"/>
            <w:tcBorders>
              <w:top w:val="single" w:sz="4" w:space="0" w:color="auto"/>
              <w:left w:val="single" w:sz="4" w:space="0" w:color="auto"/>
              <w:bottom w:val="single" w:sz="4" w:space="0" w:color="auto"/>
              <w:right w:val="single" w:sz="4" w:space="0" w:color="auto"/>
            </w:tcBorders>
          </w:tcPr>
          <w:p w:rsidR="00F675EC" w:rsidRPr="00097227" w:rsidRDefault="00F675EC" w:rsidP="00F675EC">
            <w:pPr>
              <w:pStyle w:val="Heading4"/>
              <w:rPr>
                <w:rFonts w:ascii="Arial" w:hAnsi="Arial" w:cs="Arial"/>
                <w:bCs w:val="0"/>
                <w:caps/>
              </w:rPr>
            </w:pPr>
            <w:r w:rsidRPr="00097227">
              <w:rPr>
                <w:rFonts w:ascii="Arial" w:hAnsi="Arial" w:cs="Arial"/>
                <w:bCs w:val="0"/>
                <w:caps/>
              </w:rPr>
              <w:t xml:space="preserve">If No, please explain </w:t>
            </w:r>
            <w:r>
              <w:rPr>
                <w:rFonts w:ascii="Arial" w:hAnsi="Arial" w:cs="Arial"/>
                <w:bCs w:val="0"/>
                <w:caps/>
              </w:rPr>
              <w:t>and justify</w:t>
            </w:r>
          </w:p>
        </w:tc>
      </w:tr>
      <w:tr w:rsidR="00F675EC" w:rsidRPr="00097227" w:rsidTr="00DF4005">
        <w:tc>
          <w:tcPr>
            <w:tcW w:w="840" w:type="dxa"/>
            <w:tcBorders>
              <w:top w:val="single" w:sz="6" w:space="0" w:color="000000"/>
              <w:left w:val="single" w:sz="6" w:space="0" w:color="000000"/>
              <w:bottom w:val="single" w:sz="6" w:space="0" w:color="000000"/>
              <w:right w:val="single" w:sz="6" w:space="0" w:color="000000"/>
            </w:tcBorders>
          </w:tcPr>
          <w:p w:rsidR="00F675EC" w:rsidRPr="00097227" w:rsidRDefault="00F675EC" w:rsidP="00DF4005">
            <w:pPr>
              <w:rPr>
                <w:rFonts w:ascii="Arial" w:hAnsi="Arial" w:cs="Arial"/>
              </w:rPr>
            </w:pPr>
          </w:p>
        </w:tc>
        <w:tc>
          <w:tcPr>
            <w:tcW w:w="840" w:type="dxa"/>
            <w:tcBorders>
              <w:top w:val="single" w:sz="6" w:space="0" w:color="000000"/>
              <w:left w:val="single" w:sz="6" w:space="0" w:color="000000"/>
              <w:bottom w:val="single" w:sz="6" w:space="0" w:color="000000"/>
              <w:right w:val="single" w:sz="6" w:space="0" w:color="000000"/>
            </w:tcBorders>
          </w:tcPr>
          <w:p w:rsidR="00F675EC" w:rsidRPr="00097227" w:rsidRDefault="00F675EC" w:rsidP="00DF4005">
            <w:pPr>
              <w:rPr>
                <w:rFonts w:ascii="Arial" w:hAnsi="Arial" w:cs="Arial"/>
              </w:rPr>
            </w:pPr>
          </w:p>
        </w:tc>
        <w:tc>
          <w:tcPr>
            <w:tcW w:w="7501" w:type="dxa"/>
            <w:tcBorders>
              <w:top w:val="single" w:sz="4" w:space="0" w:color="auto"/>
              <w:left w:val="single" w:sz="6" w:space="0" w:color="000000"/>
              <w:bottom w:val="single" w:sz="6" w:space="0" w:color="000000"/>
              <w:right w:val="single" w:sz="6" w:space="0" w:color="000000"/>
            </w:tcBorders>
          </w:tcPr>
          <w:p w:rsidR="00F675EC" w:rsidRPr="00097227" w:rsidRDefault="00F675EC" w:rsidP="00DF4005">
            <w:pPr>
              <w:rPr>
                <w:rFonts w:ascii="Arial" w:hAnsi="Arial" w:cs="Arial"/>
              </w:rPr>
            </w:pPr>
          </w:p>
          <w:p w:rsidR="00F675EC" w:rsidRPr="00097227" w:rsidRDefault="00F675EC" w:rsidP="00DF4005">
            <w:pPr>
              <w:rPr>
                <w:rFonts w:ascii="Arial" w:hAnsi="Arial" w:cs="Arial"/>
              </w:rPr>
            </w:pPr>
          </w:p>
        </w:tc>
      </w:tr>
    </w:tbl>
    <w:p w:rsidR="00F675EC" w:rsidRDefault="00F675EC" w:rsidP="00803B4A">
      <w:pPr>
        <w:pStyle w:val="BodyText3"/>
        <w:ind w:left="562" w:right="-613"/>
        <w:rPr>
          <w:rFonts w:ascii="Arial" w:hAnsi="Arial" w:cs="Arial"/>
        </w:rPr>
      </w:pPr>
    </w:p>
    <w:p w:rsidR="00803B4A" w:rsidRDefault="00803B4A" w:rsidP="00803B4A">
      <w:pPr>
        <w:pStyle w:val="BodyText3"/>
        <w:ind w:right="-613"/>
        <w:rPr>
          <w:rFonts w:ascii="Arial" w:hAnsi="Arial" w:cs="Arial"/>
        </w:rPr>
      </w:pPr>
    </w:p>
    <w:p w:rsidR="0025191E" w:rsidRPr="00DF4005" w:rsidRDefault="0025191E" w:rsidP="00803B4A">
      <w:pPr>
        <w:numPr>
          <w:ilvl w:val="1"/>
          <w:numId w:val="15"/>
        </w:numPr>
        <w:spacing w:after="0" w:line="240" w:lineRule="auto"/>
        <w:ind w:right="543"/>
        <w:rPr>
          <w:rFonts w:ascii="Arial" w:hAnsi="Arial" w:cs="Arial"/>
          <w:b/>
          <w:bCs/>
        </w:rPr>
      </w:pPr>
      <w:r w:rsidRPr="00097227">
        <w:rPr>
          <w:rFonts w:ascii="Arial" w:hAnsi="Arial" w:cs="Arial"/>
          <w:b/>
          <w:bCs/>
        </w:rPr>
        <w:t xml:space="preserve">  </w:t>
      </w:r>
      <w:r w:rsidRPr="00DF4005">
        <w:rPr>
          <w:rFonts w:ascii="Arial" w:hAnsi="Arial" w:cs="Arial"/>
          <w:b/>
          <w:bCs/>
        </w:rPr>
        <w:t>If identifiable data or material will be retained after the study is completed, is it stated on the</w:t>
      </w:r>
      <w:r w:rsidR="000D758B" w:rsidRPr="00DF4005">
        <w:rPr>
          <w:rFonts w:ascii="Arial" w:hAnsi="Arial" w:cs="Arial"/>
          <w:b/>
          <w:bCs/>
        </w:rPr>
        <w:t xml:space="preserve"> </w:t>
      </w:r>
      <w:r w:rsidRPr="00DF4005">
        <w:rPr>
          <w:rFonts w:ascii="Arial" w:hAnsi="Arial" w:cs="Arial"/>
          <w:b/>
          <w:bCs/>
        </w:rPr>
        <w:t>informed consent form that this will be done and that material will not be used in future unrelated</w:t>
      </w:r>
      <w:r w:rsidR="000D758B" w:rsidRPr="00DF4005">
        <w:rPr>
          <w:rFonts w:ascii="Arial" w:hAnsi="Arial" w:cs="Arial"/>
          <w:b/>
          <w:bCs/>
        </w:rPr>
        <w:t xml:space="preserve"> </w:t>
      </w:r>
      <w:r w:rsidRPr="00DF4005">
        <w:rPr>
          <w:rFonts w:ascii="Arial" w:hAnsi="Arial" w:cs="Arial"/>
          <w:b/>
          <w:bCs/>
        </w:rPr>
        <w:t>studies without further specific permission being obtained?</w:t>
      </w:r>
    </w:p>
    <w:p w:rsidR="0025191E" w:rsidRPr="00097227" w:rsidRDefault="0025191E" w:rsidP="00FF104A">
      <w:pPr>
        <w:rPr>
          <w:rFonts w:ascii="Arial" w:hAnsi="Arial" w:cs="Arial"/>
        </w:rPr>
      </w:pPr>
    </w:p>
    <w:tbl>
      <w:tblPr>
        <w:tblW w:w="9181" w:type="dxa"/>
        <w:tblInd w:w="708" w:type="dxa"/>
        <w:tblLayout w:type="fixed"/>
        <w:tblLook w:val="0000" w:firstRow="0" w:lastRow="0" w:firstColumn="0" w:lastColumn="0" w:noHBand="0" w:noVBand="0"/>
      </w:tblPr>
      <w:tblGrid>
        <w:gridCol w:w="840"/>
        <w:gridCol w:w="840"/>
        <w:gridCol w:w="7501"/>
      </w:tblGrid>
      <w:tr w:rsidR="0025191E" w:rsidRPr="00097227" w:rsidTr="001D3F80">
        <w:tc>
          <w:tcPr>
            <w:tcW w:w="84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bCs/>
              </w:rPr>
            </w:pPr>
            <w:r w:rsidRPr="00097227">
              <w:rPr>
                <w:rFonts w:ascii="Arial" w:hAnsi="Arial" w:cs="Arial"/>
                <w:b/>
                <w:bCs/>
              </w:rPr>
              <w:t>YES</w:t>
            </w:r>
          </w:p>
        </w:tc>
        <w:tc>
          <w:tcPr>
            <w:tcW w:w="840" w:type="dxa"/>
            <w:tcBorders>
              <w:top w:val="single" w:sz="6" w:space="0" w:color="000000"/>
              <w:left w:val="single" w:sz="6" w:space="0" w:color="000000"/>
              <w:bottom w:val="single" w:sz="6" w:space="0" w:color="000000"/>
              <w:right w:val="single" w:sz="4" w:space="0" w:color="auto"/>
            </w:tcBorders>
          </w:tcPr>
          <w:p w:rsidR="0025191E" w:rsidRPr="00097227" w:rsidRDefault="0025191E" w:rsidP="00FF104A">
            <w:pPr>
              <w:jc w:val="center"/>
              <w:rPr>
                <w:rFonts w:ascii="Arial" w:hAnsi="Arial" w:cs="Arial"/>
                <w:b/>
                <w:bCs/>
              </w:rPr>
            </w:pPr>
            <w:r w:rsidRPr="00097227">
              <w:rPr>
                <w:rFonts w:ascii="Arial" w:hAnsi="Arial" w:cs="Arial"/>
                <w:b/>
                <w:bCs/>
              </w:rPr>
              <w:t>NO</w:t>
            </w:r>
          </w:p>
        </w:tc>
        <w:tc>
          <w:tcPr>
            <w:tcW w:w="7501"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pStyle w:val="Heading4"/>
              <w:rPr>
                <w:rFonts w:ascii="Arial" w:hAnsi="Arial" w:cs="Arial"/>
                <w:bCs w:val="0"/>
                <w:caps/>
              </w:rPr>
            </w:pPr>
            <w:r w:rsidRPr="00097227">
              <w:rPr>
                <w:rFonts w:ascii="Arial" w:hAnsi="Arial" w:cs="Arial"/>
                <w:bCs w:val="0"/>
                <w:caps/>
              </w:rPr>
              <w:t>If No, please explain Why</w:t>
            </w:r>
          </w:p>
        </w:tc>
      </w:tr>
      <w:tr w:rsidR="0025191E" w:rsidRPr="00097227" w:rsidTr="001D3F80">
        <w:tc>
          <w:tcPr>
            <w:tcW w:w="84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84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7501" w:type="dxa"/>
            <w:tcBorders>
              <w:top w:val="single" w:sz="4" w:space="0" w:color="auto"/>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color w:val="FF0000"/>
        </w:rPr>
      </w:pPr>
    </w:p>
    <w:p w:rsidR="0025191E" w:rsidRPr="00097227" w:rsidRDefault="0025191E" w:rsidP="00FF104A">
      <w:pPr>
        <w:ind w:left="600" w:hanging="600"/>
        <w:rPr>
          <w:rFonts w:ascii="Arial" w:hAnsi="Arial" w:cs="Arial"/>
          <w:b/>
        </w:rPr>
      </w:pPr>
      <w:r w:rsidRPr="00097227">
        <w:rPr>
          <w:rFonts w:ascii="Arial" w:hAnsi="Arial" w:cs="Arial"/>
          <w:b/>
        </w:rPr>
        <w:t>3.</w:t>
      </w:r>
      <w:r w:rsidR="00F675EC">
        <w:rPr>
          <w:rFonts w:ascii="Arial" w:hAnsi="Arial" w:cs="Arial"/>
          <w:b/>
        </w:rPr>
        <w:t>9</w:t>
      </w:r>
      <w:r w:rsidRPr="00097227">
        <w:rPr>
          <w:rFonts w:ascii="Arial" w:hAnsi="Arial" w:cs="Arial"/>
          <w:b/>
        </w:rPr>
        <w:t xml:space="preserve"> </w:t>
      </w:r>
      <w:r w:rsidRPr="00097227">
        <w:rPr>
          <w:rFonts w:ascii="Arial" w:hAnsi="Arial" w:cs="Arial"/>
          <w:b/>
        </w:rPr>
        <w:tab/>
        <w:t>If the study involves audio taping interviews, you must allow the participant access to the transcript, if they so wish.  This must be included in the Informed Consent Form and Information Leaflet (if these forms are being used).  Will the participant be given access to a transcript of the audio tape interview?</w:t>
      </w:r>
    </w:p>
    <w:p w:rsidR="0025191E" w:rsidRPr="00097227" w:rsidRDefault="0025191E" w:rsidP="00FF104A">
      <w:pPr>
        <w:ind w:left="600" w:hanging="600"/>
        <w:rPr>
          <w:rFonts w:ascii="Arial" w:hAnsi="Arial" w:cs="Arial"/>
          <w:b/>
        </w:rPr>
      </w:pPr>
    </w:p>
    <w:tbl>
      <w:tblPr>
        <w:tblW w:w="9179" w:type="dxa"/>
        <w:tblInd w:w="852" w:type="dxa"/>
        <w:tblLayout w:type="fixed"/>
        <w:tblLook w:val="0000" w:firstRow="0" w:lastRow="0" w:firstColumn="0" w:lastColumn="0" w:noHBand="0" w:noVBand="0"/>
      </w:tblPr>
      <w:tblGrid>
        <w:gridCol w:w="759"/>
        <w:gridCol w:w="657"/>
        <w:gridCol w:w="720"/>
        <w:gridCol w:w="7043"/>
      </w:tblGrid>
      <w:tr w:rsidR="0025191E" w:rsidRPr="00097227" w:rsidTr="001D3F80">
        <w:tc>
          <w:tcPr>
            <w:tcW w:w="7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lastRenderedPageBreak/>
              <w:t>YES</w:t>
            </w:r>
          </w:p>
        </w:tc>
        <w:tc>
          <w:tcPr>
            <w:tcW w:w="657"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rPr>
            </w:pPr>
            <w:r w:rsidRPr="00097227">
              <w:rPr>
                <w:rFonts w:ascii="Arial" w:hAnsi="Arial" w:cs="Arial"/>
                <w:b/>
              </w:rPr>
              <w:t>NO</w:t>
            </w:r>
          </w:p>
        </w:tc>
        <w:tc>
          <w:tcPr>
            <w:tcW w:w="720" w:type="dxa"/>
            <w:tcBorders>
              <w:top w:val="single" w:sz="6" w:space="0" w:color="000000"/>
              <w:left w:val="single" w:sz="6" w:space="0" w:color="000000"/>
              <w:bottom w:val="single" w:sz="6" w:space="0" w:color="000000"/>
              <w:right w:val="single" w:sz="4" w:space="0" w:color="auto"/>
            </w:tcBorders>
          </w:tcPr>
          <w:p w:rsidR="0025191E" w:rsidRPr="00097227" w:rsidRDefault="0025191E" w:rsidP="00FF104A">
            <w:pPr>
              <w:jc w:val="center"/>
              <w:rPr>
                <w:rFonts w:ascii="Arial" w:hAnsi="Arial" w:cs="Arial"/>
                <w:b/>
              </w:rPr>
            </w:pPr>
            <w:r w:rsidRPr="00097227">
              <w:rPr>
                <w:rFonts w:ascii="Arial" w:hAnsi="Arial" w:cs="Arial"/>
                <w:b/>
              </w:rPr>
              <w:t>N/A</w:t>
            </w:r>
          </w:p>
        </w:tc>
        <w:tc>
          <w:tcPr>
            <w:tcW w:w="7043" w:type="dxa"/>
            <w:tcBorders>
              <w:top w:val="single" w:sz="4" w:space="0" w:color="auto"/>
              <w:left w:val="single" w:sz="4" w:space="0" w:color="auto"/>
              <w:bottom w:val="single" w:sz="4" w:space="0" w:color="auto"/>
              <w:right w:val="single" w:sz="4" w:space="0" w:color="auto"/>
            </w:tcBorders>
          </w:tcPr>
          <w:p w:rsidR="0025191E" w:rsidRPr="00097227" w:rsidRDefault="00F675EC" w:rsidP="00FF104A">
            <w:pPr>
              <w:rPr>
                <w:rFonts w:ascii="Arial" w:hAnsi="Arial" w:cs="Arial"/>
              </w:rPr>
            </w:pPr>
            <w:r w:rsidRPr="00F675EC">
              <w:rPr>
                <w:rFonts w:ascii="Arial" w:eastAsiaTheme="majorEastAsia" w:hAnsi="Arial" w:cs="Arial"/>
                <w:b/>
                <w:i/>
                <w:iCs/>
                <w:caps/>
                <w:color w:val="4F81BD" w:themeColor="accent1"/>
              </w:rPr>
              <w:t>If No, please explain Why</w:t>
            </w:r>
            <w:r w:rsidRPr="00097227">
              <w:rPr>
                <w:rFonts w:ascii="Arial" w:hAnsi="Arial" w:cs="Arial"/>
              </w:rPr>
              <w:t xml:space="preserve"> </w:t>
            </w:r>
          </w:p>
        </w:tc>
      </w:tr>
      <w:tr w:rsidR="0025191E" w:rsidRPr="00097227" w:rsidTr="001D3F80">
        <w:tc>
          <w:tcPr>
            <w:tcW w:w="7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657"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72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7043" w:type="dxa"/>
            <w:tcBorders>
              <w:top w:val="single" w:sz="4" w:space="0" w:color="auto"/>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Default="0025191E" w:rsidP="00FF104A">
      <w:pPr>
        <w:rPr>
          <w:rFonts w:ascii="Arial" w:hAnsi="Arial" w:cs="Arial"/>
        </w:rPr>
      </w:pPr>
    </w:p>
    <w:p w:rsidR="0047787F" w:rsidRDefault="0047787F" w:rsidP="00FF104A">
      <w:pPr>
        <w:rPr>
          <w:rFonts w:ascii="Arial" w:hAnsi="Arial" w:cs="Arial"/>
        </w:rPr>
      </w:pPr>
    </w:p>
    <w:p w:rsidR="0047787F" w:rsidRDefault="0047787F" w:rsidP="00FF104A">
      <w:pPr>
        <w:rPr>
          <w:rFonts w:ascii="Arial" w:hAnsi="Arial" w:cs="Arial"/>
        </w:rPr>
      </w:pPr>
    </w:p>
    <w:p w:rsidR="0047787F" w:rsidRDefault="0047787F"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Default="00784604" w:rsidP="00FF104A">
      <w:pPr>
        <w:rPr>
          <w:rFonts w:ascii="Arial" w:hAnsi="Arial" w:cs="Arial"/>
        </w:rPr>
      </w:pPr>
    </w:p>
    <w:p w:rsidR="00784604" w:rsidRPr="00097227" w:rsidRDefault="00784604" w:rsidP="00FF104A">
      <w:pPr>
        <w:rPr>
          <w:rFonts w:ascii="Arial" w:hAnsi="Arial" w:cs="Arial"/>
        </w:rPr>
      </w:pPr>
    </w:p>
    <w:p w:rsidR="0025191E" w:rsidRPr="00097227" w:rsidRDefault="0025191E" w:rsidP="00FF104A">
      <w:pPr>
        <w:rPr>
          <w:rFonts w:ascii="Arial" w:hAnsi="Arial" w:cs="Arial"/>
          <w:color w:val="FF0000"/>
        </w:rPr>
      </w:pPr>
    </w:p>
    <w:p w:rsidR="0025191E" w:rsidRPr="00097227" w:rsidRDefault="0025191E" w:rsidP="00FF104A">
      <w:pPr>
        <w:pStyle w:val="Heading6"/>
        <w:jc w:val="center"/>
        <w:rPr>
          <w:rFonts w:ascii="Arial" w:hAnsi="Arial" w:cs="Arial"/>
          <w:color w:val="auto"/>
          <w:sz w:val="28"/>
          <w:u w:val="single"/>
        </w:rPr>
      </w:pPr>
      <w:r w:rsidRPr="00097227">
        <w:rPr>
          <w:rFonts w:ascii="Arial" w:hAnsi="Arial" w:cs="Arial"/>
          <w:color w:val="auto"/>
          <w:sz w:val="28"/>
          <w:u w:val="single"/>
        </w:rPr>
        <w:lastRenderedPageBreak/>
        <w:t>4 -  RISK, BENEFIT AND HARM</w:t>
      </w:r>
    </w:p>
    <w:p w:rsidR="0025191E" w:rsidRPr="00097227" w:rsidRDefault="0025191E" w:rsidP="00FF104A">
      <w:pPr>
        <w:rPr>
          <w:rFonts w:ascii="Arial" w:hAnsi="Arial" w:cs="Arial"/>
          <w:b/>
          <w:bCs/>
          <w:color w:val="000000"/>
        </w:rPr>
      </w:pPr>
    </w:p>
    <w:p w:rsidR="0025191E" w:rsidRPr="00097227" w:rsidRDefault="0025191E" w:rsidP="00FF104A">
      <w:pPr>
        <w:numPr>
          <w:ilvl w:val="1"/>
          <w:numId w:val="16"/>
        </w:numPr>
        <w:spacing w:line="240" w:lineRule="auto"/>
        <w:rPr>
          <w:rFonts w:ascii="Arial" w:hAnsi="Arial" w:cs="Arial"/>
          <w:b/>
          <w:color w:val="000000"/>
        </w:rPr>
      </w:pPr>
      <w:r w:rsidRPr="00097227">
        <w:rPr>
          <w:rFonts w:ascii="Arial" w:hAnsi="Arial" w:cs="Arial"/>
          <w:b/>
          <w:color w:val="000000"/>
        </w:rPr>
        <w:t xml:space="preserve">Are there ethical issues or </w:t>
      </w:r>
      <w:r w:rsidR="00DF4005" w:rsidRPr="00097227">
        <w:rPr>
          <w:rFonts w:ascii="Arial" w:hAnsi="Arial" w:cs="Arial"/>
          <w:b/>
          <w:color w:val="000000"/>
        </w:rPr>
        <w:t>problems that</w:t>
      </w:r>
      <w:r w:rsidRPr="00097227">
        <w:rPr>
          <w:rFonts w:ascii="Arial" w:hAnsi="Arial" w:cs="Arial"/>
          <w:b/>
          <w:color w:val="000000"/>
        </w:rPr>
        <w:t xml:space="preserve"> may arise with the proposed study, </w:t>
      </w:r>
      <w:r w:rsidR="00DF4005">
        <w:rPr>
          <w:rFonts w:ascii="Arial" w:hAnsi="Arial" w:cs="Arial"/>
          <w:b/>
          <w:color w:val="000000"/>
        </w:rPr>
        <w:t>list the potential problems and how they will be addressed</w:t>
      </w:r>
      <w:r w:rsidRPr="00097227">
        <w:rPr>
          <w:rFonts w:ascii="Arial" w:hAnsi="Arial" w:cs="Arial"/>
          <w:b/>
          <w:color w:val="000000"/>
        </w:rPr>
        <w:t>?</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c>
          <w:tcPr>
            <w:tcW w:w="9311" w:type="dxa"/>
          </w:tcPr>
          <w:p w:rsidR="006529DE" w:rsidRDefault="006529DE" w:rsidP="00DF4005">
            <w:pPr>
              <w:spacing w:after="0"/>
              <w:rPr>
                <w:rFonts w:ascii="Arial" w:hAnsi="Arial" w:cs="Arial"/>
                <w:color w:val="FF0000"/>
              </w:rPr>
            </w:pPr>
            <w:r>
              <w:rPr>
                <w:rFonts w:ascii="Arial" w:hAnsi="Arial" w:cs="Arial"/>
                <w:color w:val="FF0000"/>
              </w:rPr>
              <w:t>This is not a theoretical section. Be specific in the point</w:t>
            </w:r>
            <w:r w:rsidR="00DF4005">
              <w:rPr>
                <w:rFonts w:ascii="Arial" w:hAnsi="Arial" w:cs="Arial"/>
                <w:color w:val="FF0000"/>
              </w:rPr>
              <w:t>s</w:t>
            </w:r>
            <w:r>
              <w:rPr>
                <w:rFonts w:ascii="Arial" w:hAnsi="Arial" w:cs="Arial"/>
                <w:color w:val="FF0000"/>
              </w:rPr>
              <w:t xml:space="preserve"> you put here</w:t>
            </w:r>
            <w:r w:rsidR="00DF4005">
              <w:rPr>
                <w:rFonts w:ascii="Arial" w:hAnsi="Arial" w:cs="Arial"/>
                <w:color w:val="FF0000"/>
              </w:rPr>
              <w:t>.</w:t>
            </w:r>
          </w:p>
          <w:p w:rsidR="00DF4005" w:rsidRDefault="00DF4005" w:rsidP="00DF4005">
            <w:pPr>
              <w:spacing w:after="0"/>
              <w:rPr>
                <w:rFonts w:ascii="Arial" w:hAnsi="Arial" w:cs="Arial"/>
                <w:color w:val="FF0000"/>
              </w:rPr>
            </w:pPr>
            <w:r>
              <w:rPr>
                <w:rFonts w:ascii="Arial" w:hAnsi="Arial" w:cs="Arial"/>
                <w:color w:val="FF0000"/>
              </w:rPr>
              <w:t xml:space="preserve">If there are no foreseen ethical issues say so. </w:t>
            </w:r>
          </w:p>
          <w:p w:rsidR="00DF4005" w:rsidRDefault="00DF4005" w:rsidP="00DF4005">
            <w:pPr>
              <w:spacing w:after="0"/>
              <w:rPr>
                <w:rFonts w:ascii="Arial" w:hAnsi="Arial" w:cs="Arial"/>
                <w:color w:val="FF0000"/>
              </w:rPr>
            </w:pPr>
            <w:r>
              <w:rPr>
                <w:rFonts w:ascii="Arial" w:hAnsi="Arial" w:cs="Arial"/>
                <w:color w:val="FF0000"/>
              </w:rPr>
              <w:t xml:space="preserve">Look at the next  subsection to insure you are not duplicating information </w:t>
            </w:r>
            <w:r w:rsidR="00E234EE">
              <w:rPr>
                <w:rFonts w:ascii="Arial" w:hAnsi="Arial" w:cs="Arial"/>
                <w:color w:val="FF0000"/>
              </w:rPr>
              <w:t xml:space="preserve">that should be </w:t>
            </w:r>
            <w:r>
              <w:rPr>
                <w:rFonts w:ascii="Arial" w:hAnsi="Arial" w:cs="Arial"/>
                <w:color w:val="FF0000"/>
              </w:rPr>
              <w:t xml:space="preserve">in the later sections </w:t>
            </w:r>
          </w:p>
          <w:p w:rsidR="0025191E" w:rsidRPr="00097227" w:rsidRDefault="006529DE" w:rsidP="00E234EE">
            <w:pPr>
              <w:spacing w:after="0"/>
              <w:rPr>
                <w:rFonts w:ascii="Arial" w:hAnsi="Arial" w:cs="Arial"/>
              </w:rPr>
            </w:pPr>
            <w:r>
              <w:rPr>
                <w:rFonts w:ascii="Arial" w:hAnsi="Arial" w:cs="Arial"/>
                <w:color w:val="FF0000"/>
              </w:rPr>
              <w:t>Examples :  participant revealing their identity,</w:t>
            </w:r>
            <w:r w:rsidR="00DF4005">
              <w:rPr>
                <w:rFonts w:ascii="Arial" w:hAnsi="Arial" w:cs="Arial"/>
                <w:color w:val="FF0000"/>
              </w:rPr>
              <w:t xml:space="preserve"> discussing health related problems</w:t>
            </w:r>
            <w:r w:rsidR="00E234EE">
              <w:rPr>
                <w:rFonts w:ascii="Arial" w:hAnsi="Arial" w:cs="Arial"/>
                <w:color w:val="FF0000"/>
              </w:rPr>
              <w:t xml:space="preserve">. </w:t>
            </w:r>
          </w:p>
        </w:tc>
      </w:tr>
    </w:tbl>
    <w:p w:rsidR="0025191E" w:rsidRPr="00097227" w:rsidRDefault="0025191E" w:rsidP="00FF104A">
      <w:pPr>
        <w:rPr>
          <w:rFonts w:ascii="Arial" w:hAnsi="Arial" w:cs="Arial"/>
        </w:rPr>
      </w:pPr>
    </w:p>
    <w:p w:rsidR="0025191E" w:rsidRPr="003B13E6" w:rsidRDefault="0025191E" w:rsidP="000D758B">
      <w:pPr>
        <w:numPr>
          <w:ilvl w:val="1"/>
          <w:numId w:val="16"/>
        </w:numPr>
        <w:spacing w:after="0" w:line="240" w:lineRule="auto"/>
        <w:jc w:val="both"/>
        <w:rPr>
          <w:rFonts w:ascii="Arial" w:hAnsi="Arial" w:cs="Arial"/>
          <w:b/>
          <w:color w:val="000000"/>
        </w:rPr>
      </w:pPr>
      <w:r w:rsidRPr="00097227">
        <w:rPr>
          <w:rFonts w:ascii="Arial" w:hAnsi="Arial" w:cs="Arial"/>
          <w:b/>
          <w:color w:val="000000"/>
        </w:rPr>
        <w:t>What is the potential for an adverse outcome (for example, illn</w:t>
      </w:r>
      <w:r w:rsidR="003B13E6">
        <w:rPr>
          <w:rFonts w:ascii="Arial" w:hAnsi="Arial" w:cs="Arial"/>
          <w:b/>
          <w:color w:val="000000"/>
        </w:rPr>
        <w:t xml:space="preserve">ess, pain, discomfort, distress, </w:t>
      </w:r>
      <w:r w:rsidRPr="003B13E6">
        <w:rPr>
          <w:rFonts w:ascii="Arial" w:hAnsi="Arial" w:cs="Arial"/>
          <w:b/>
          <w:color w:val="000000"/>
        </w:rPr>
        <w:t xml:space="preserve">inconvenience) for research participants?  </w:t>
      </w:r>
      <w:r w:rsidRPr="003B13E6">
        <w:rPr>
          <w:rFonts w:ascii="Arial" w:hAnsi="Arial" w:cs="Arial"/>
          <w:b/>
        </w:rPr>
        <w:t>NOTE: for the protection of both the investigator and</w:t>
      </w:r>
      <w:r w:rsidR="003B13E6">
        <w:rPr>
          <w:rFonts w:ascii="Arial" w:hAnsi="Arial" w:cs="Arial"/>
          <w:b/>
          <w:color w:val="000000"/>
        </w:rPr>
        <w:t xml:space="preserve"> </w:t>
      </w:r>
      <w:r w:rsidRPr="003B13E6">
        <w:rPr>
          <w:rFonts w:ascii="Arial" w:hAnsi="Arial" w:cs="Arial"/>
          <w:b/>
        </w:rPr>
        <w:t xml:space="preserve">the participant, this list must be comprehensive and must also </w:t>
      </w:r>
      <w:r w:rsidRPr="003B13E6">
        <w:rPr>
          <w:rFonts w:ascii="Arial" w:hAnsi="Arial" w:cs="Arial"/>
          <w:b/>
          <w:u w:val="single"/>
        </w:rPr>
        <w:t>a</w:t>
      </w:r>
      <w:r w:rsidR="003B13E6">
        <w:rPr>
          <w:rFonts w:ascii="Arial" w:hAnsi="Arial" w:cs="Arial"/>
          <w:b/>
          <w:u w:val="single"/>
        </w:rPr>
        <w:t xml:space="preserve">ppear in full in the participant </w:t>
      </w:r>
      <w:r w:rsidRPr="003B13E6">
        <w:rPr>
          <w:rFonts w:ascii="Arial" w:hAnsi="Arial" w:cs="Arial"/>
          <w:b/>
          <w:u w:val="single"/>
        </w:rPr>
        <w:t>information leaflet.</w:t>
      </w:r>
      <w:r w:rsidRPr="003B13E6">
        <w:rPr>
          <w:rFonts w:ascii="Arial" w:hAnsi="Arial" w:cs="Arial"/>
          <w:u w:val="single"/>
        </w:rPr>
        <w:t xml:space="preserve">  </w:t>
      </w:r>
    </w:p>
    <w:p w:rsidR="000D758B" w:rsidRPr="00097227" w:rsidRDefault="000D758B" w:rsidP="000D758B">
      <w:pPr>
        <w:spacing w:after="0" w:line="240" w:lineRule="auto"/>
        <w:jc w:val="both"/>
        <w:rPr>
          <w:rFonts w:ascii="Arial" w:hAnsi="Arial" w:cs="Arial"/>
          <w:b/>
          <w:bCs/>
          <w:color w:val="000000"/>
          <w:u w:val="single"/>
        </w:rPr>
      </w:pP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9"/>
      </w:tblGrid>
      <w:tr w:rsidR="0025191E" w:rsidRPr="00097227" w:rsidTr="001D3F80">
        <w:tc>
          <w:tcPr>
            <w:tcW w:w="9169" w:type="dxa"/>
          </w:tcPr>
          <w:p w:rsidR="006529DE" w:rsidRDefault="00E234EE" w:rsidP="00E234EE">
            <w:pPr>
              <w:spacing w:after="0"/>
              <w:rPr>
                <w:rFonts w:ascii="Arial" w:hAnsi="Arial" w:cs="Arial"/>
                <w:color w:val="FF0000"/>
              </w:rPr>
            </w:pPr>
            <w:r>
              <w:rPr>
                <w:rFonts w:ascii="Arial" w:hAnsi="Arial" w:cs="Arial"/>
                <w:color w:val="FF0000"/>
              </w:rPr>
              <w:t xml:space="preserve">If there are no foreseen adverse outcomes say so.  In most </w:t>
            </w:r>
            <w:r w:rsidR="00276F7D">
              <w:rPr>
                <w:rFonts w:ascii="Arial" w:hAnsi="Arial" w:cs="Arial"/>
                <w:color w:val="FF0000"/>
              </w:rPr>
              <w:t>instances at</w:t>
            </w:r>
            <w:r>
              <w:rPr>
                <w:rFonts w:ascii="Arial" w:hAnsi="Arial" w:cs="Arial"/>
                <w:color w:val="FF0000"/>
              </w:rPr>
              <w:t xml:space="preserve"> this ethics level the most likely adverse effect is inconvenience, try to establish a p</w:t>
            </w:r>
            <w:r w:rsidR="00784604">
              <w:rPr>
                <w:rFonts w:ascii="Arial" w:hAnsi="Arial" w:cs="Arial"/>
                <w:color w:val="FF0000"/>
              </w:rPr>
              <w:t>rotocol that will prevent this.</w:t>
            </w:r>
          </w:p>
          <w:p w:rsidR="00784604" w:rsidRDefault="00784604" w:rsidP="00E234EE">
            <w:pPr>
              <w:spacing w:after="0"/>
              <w:rPr>
                <w:rFonts w:ascii="Arial" w:hAnsi="Arial" w:cs="Arial"/>
                <w:color w:val="FF0000"/>
              </w:rPr>
            </w:pPr>
          </w:p>
          <w:p w:rsidR="00784604" w:rsidRPr="00784604" w:rsidRDefault="00784604" w:rsidP="00E234EE">
            <w:pPr>
              <w:spacing w:after="0"/>
              <w:rPr>
                <w:rFonts w:ascii="Arial" w:hAnsi="Arial" w:cs="Arial"/>
                <w:b/>
              </w:rPr>
            </w:pPr>
            <w:r>
              <w:rPr>
                <w:rFonts w:ascii="Arial" w:hAnsi="Arial" w:cs="Arial"/>
                <w:b/>
                <w:color w:val="FF0000"/>
              </w:rPr>
              <w:t>Please refer to Operating Procedures, Section 6 (E)</w:t>
            </w:r>
          </w:p>
        </w:tc>
      </w:tr>
    </w:tbl>
    <w:p w:rsidR="0025191E" w:rsidRPr="00097227" w:rsidRDefault="0025191E" w:rsidP="00FF104A">
      <w:pPr>
        <w:rPr>
          <w:rFonts w:ascii="Arial" w:hAnsi="Arial" w:cs="Arial"/>
        </w:rPr>
      </w:pPr>
    </w:p>
    <w:p w:rsidR="00097227" w:rsidRDefault="0025191E" w:rsidP="00097227">
      <w:pPr>
        <w:pStyle w:val="BodyText3"/>
        <w:numPr>
          <w:ilvl w:val="1"/>
          <w:numId w:val="16"/>
        </w:numPr>
        <w:tabs>
          <w:tab w:val="clear" w:pos="420"/>
          <w:tab w:val="num" w:pos="567"/>
        </w:tabs>
        <w:ind w:left="567" w:hanging="567"/>
        <w:rPr>
          <w:rFonts w:ascii="Arial" w:hAnsi="Arial" w:cs="Arial"/>
          <w:lang w:val="en-GB"/>
        </w:rPr>
      </w:pPr>
      <w:r w:rsidRPr="00097227">
        <w:rPr>
          <w:rFonts w:ascii="Arial" w:hAnsi="Arial" w:cs="Arial"/>
          <w:lang w:val="en-GB"/>
        </w:rPr>
        <w:t xml:space="preserve">If there is potential for an adverse outcome, please indicate what steps you will take in the case of </w:t>
      </w:r>
      <w:r w:rsidR="000D758B" w:rsidRPr="00097227">
        <w:rPr>
          <w:rFonts w:ascii="Arial" w:hAnsi="Arial" w:cs="Arial"/>
          <w:lang w:val="en-GB"/>
        </w:rPr>
        <w:t xml:space="preserve"> </w:t>
      </w:r>
      <w:r w:rsidRPr="00097227">
        <w:rPr>
          <w:rFonts w:ascii="Arial" w:hAnsi="Arial" w:cs="Arial"/>
          <w:lang w:val="en-GB"/>
        </w:rPr>
        <w:t>an adverse outcome/results for participants.</w:t>
      </w:r>
      <w:r w:rsidR="00097227" w:rsidRPr="00097227">
        <w:rPr>
          <w:rFonts w:ascii="Arial" w:hAnsi="Arial" w:cs="Arial"/>
          <w:lang w:val="en-GB"/>
        </w:rPr>
        <w:t xml:space="preserve"> </w:t>
      </w:r>
    </w:p>
    <w:p w:rsidR="0025191E" w:rsidRPr="00E55D22" w:rsidRDefault="0025191E" w:rsidP="00E55D22">
      <w:pPr>
        <w:pStyle w:val="BodyText3"/>
        <w:tabs>
          <w:tab w:val="num" w:pos="567"/>
        </w:tabs>
        <w:ind w:left="567"/>
        <w:rPr>
          <w:rFonts w:ascii="Arial" w:hAnsi="Arial" w:cs="Arial"/>
          <w:lang w:val="en-GB"/>
        </w:rPr>
      </w:pPr>
      <w:r w:rsidRPr="00097227">
        <w:rPr>
          <w:rFonts w:ascii="Arial" w:hAnsi="Arial" w:cs="Arial"/>
          <w:lang w:val="en-GB"/>
        </w:rPr>
        <w:t xml:space="preserve"> **  Please note that any substantive adverse events </w:t>
      </w:r>
      <w:r w:rsidRPr="00097227">
        <w:rPr>
          <w:rFonts w:ascii="Arial" w:hAnsi="Arial" w:cs="Arial"/>
          <w:i/>
          <w:iCs/>
          <w:u w:val="single"/>
          <w:lang w:val="en-GB"/>
        </w:rPr>
        <w:t xml:space="preserve">must </w:t>
      </w:r>
      <w:r w:rsidRPr="00097227">
        <w:rPr>
          <w:rFonts w:ascii="Arial" w:hAnsi="Arial" w:cs="Arial"/>
          <w:b w:val="0"/>
          <w:bCs w:val="0"/>
          <w:lang w:val="en-GB"/>
        </w:rPr>
        <w:t xml:space="preserve"> </w:t>
      </w:r>
      <w:r w:rsidRPr="00097227">
        <w:rPr>
          <w:rFonts w:ascii="Arial" w:hAnsi="Arial" w:cs="Arial"/>
          <w:lang w:val="en-GB"/>
        </w:rPr>
        <w:t xml:space="preserve">be reported to </w:t>
      </w:r>
      <w:r w:rsidR="0062625D" w:rsidRPr="00097227">
        <w:rPr>
          <w:rFonts w:ascii="Arial" w:hAnsi="Arial" w:cs="Arial"/>
          <w:lang w:val="en-GB"/>
        </w:rPr>
        <w:t xml:space="preserve">The School of Nursing and Midwifery Research Ethics </w:t>
      </w:r>
      <w:r w:rsidR="00E55D22">
        <w:rPr>
          <w:rFonts w:ascii="Arial" w:hAnsi="Arial" w:cs="Arial"/>
          <w:lang w:val="en-US"/>
        </w:rPr>
        <w:t xml:space="preserve">Committee via </w:t>
      </w:r>
      <w:r w:rsidR="00FB0806" w:rsidRPr="00097227">
        <w:rPr>
          <w:rFonts w:ascii="Arial" w:hAnsi="Arial" w:cs="Arial"/>
          <w:lang w:val="en-US"/>
        </w:rPr>
        <w:t xml:space="preserve">Caroline  Rooney </w:t>
      </w:r>
      <w:r w:rsidRPr="00097227">
        <w:rPr>
          <w:rFonts w:ascii="Arial" w:hAnsi="Arial" w:cs="Arial"/>
          <w:lang w:val="en-US"/>
        </w:rPr>
        <w:t xml:space="preserve">, </w:t>
      </w:r>
      <w:hyperlink r:id="rId11" w:history="1">
        <w:r w:rsidR="0062625D" w:rsidRPr="00097227">
          <w:rPr>
            <w:rStyle w:val="Hyperlink"/>
            <w:rFonts w:ascii="Arial" w:hAnsi="Arial" w:cs="Arial"/>
          </w:rPr>
          <w:t>caroline.rooney</w:t>
        </w:r>
        <w:r w:rsidR="0062625D" w:rsidRPr="00097227">
          <w:rPr>
            <w:rStyle w:val="Hyperlink"/>
            <w:rFonts w:ascii="Arial" w:hAnsi="Arial" w:cs="Arial"/>
            <w:bCs w:val="0"/>
            <w:lang w:eastAsia="en-IE"/>
          </w:rPr>
          <w:t>@tcd.ie</w:t>
        </w:r>
      </w:hyperlink>
      <w:r w:rsidRPr="00097227">
        <w:rPr>
          <w:rFonts w:ascii="Arial" w:hAnsi="Arial" w:cs="Arial"/>
          <w:sz w:val="28"/>
          <w:szCs w:val="28"/>
          <w:lang w:eastAsia="en-IE"/>
        </w:rPr>
        <w:t xml:space="preserve"> </w:t>
      </w:r>
      <w:r w:rsidRPr="00097227">
        <w:rPr>
          <w:rFonts w:ascii="Arial" w:hAnsi="Arial" w:cs="Arial"/>
          <w:lang w:eastAsia="en-IE"/>
        </w:rPr>
        <w:t>– 01-896</w:t>
      </w:r>
      <w:r w:rsidR="00FB0806" w:rsidRPr="00097227">
        <w:rPr>
          <w:rFonts w:ascii="Arial" w:hAnsi="Arial" w:cs="Arial"/>
          <w:lang w:eastAsia="en-IE"/>
        </w:rPr>
        <w:t>3943</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rPr>
          <w:trHeight w:val="70"/>
        </w:trPr>
        <w:tc>
          <w:tcPr>
            <w:tcW w:w="9311" w:type="dxa"/>
          </w:tcPr>
          <w:p w:rsidR="0025191E" w:rsidRDefault="006529DE" w:rsidP="00E234EE">
            <w:pPr>
              <w:rPr>
                <w:rFonts w:ascii="Arial" w:hAnsi="Arial" w:cs="Arial"/>
                <w:color w:val="FF0000"/>
                <w:lang w:val="en-US"/>
              </w:rPr>
            </w:pPr>
            <w:r w:rsidRPr="006529DE">
              <w:rPr>
                <w:rFonts w:ascii="Arial" w:hAnsi="Arial" w:cs="Arial"/>
                <w:color w:val="FF0000"/>
                <w:lang w:val="en-US"/>
              </w:rPr>
              <w:t xml:space="preserve"> </w:t>
            </w:r>
            <w:r w:rsidR="00DF4005">
              <w:rPr>
                <w:rFonts w:ascii="Arial" w:hAnsi="Arial" w:cs="Arial"/>
                <w:color w:val="FF0000"/>
                <w:lang w:val="en-US"/>
              </w:rPr>
              <w:t>The host organization and/or professional requirements /procedures for addressing an adverse outcome</w:t>
            </w:r>
            <w:r w:rsidR="00E234EE">
              <w:rPr>
                <w:rFonts w:ascii="Arial" w:hAnsi="Arial" w:cs="Arial"/>
                <w:color w:val="FF0000"/>
                <w:lang w:val="en-US"/>
              </w:rPr>
              <w:t xml:space="preserve"> </w:t>
            </w:r>
            <w:r w:rsidR="00276F7D">
              <w:rPr>
                <w:rFonts w:ascii="Arial" w:hAnsi="Arial" w:cs="Arial"/>
                <w:color w:val="FF0000"/>
                <w:lang w:val="en-US"/>
              </w:rPr>
              <w:t>must be</w:t>
            </w:r>
            <w:r w:rsidR="00DF4005">
              <w:rPr>
                <w:rFonts w:ascii="Arial" w:hAnsi="Arial" w:cs="Arial"/>
                <w:color w:val="FF0000"/>
                <w:lang w:val="en-US"/>
              </w:rPr>
              <w:t xml:space="preserve"> addressed </w:t>
            </w:r>
            <w:r w:rsidR="00E234EE">
              <w:rPr>
                <w:rFonts w:ascii="Arial" w:hAnsi="Arial" w:cs="Arial"/>
                <w:color w:val="FF0000"/>
                <w:lang w:val="en-US"/>
              </w:rPr>
              <w:t>where</w:t>
            </w:r>
            <w:r w:rsidR="00DF4005">
              <w:rPr>
                <w:rFonts w:ascii="Arial" w:hAnsi="Arial" w:cs="Arial"/>
                <w:color w:val="FF0000"/>
                <w:lang w:val="en-US"/>
              </w:rPr>
              <w:t xml:space="preserve"> appropriate</w:t>
            </w:r>
            <w:r w:rsidR="00E234EE">
              <w:rPr>
                <w:rFonts w:ascii="Arial" w:hAnsi="Arial" w:cs="Arial"/>
                <w:color w:val="FF0000"/>
                <w:lang w:val="en-US"/>
              </w:rPr>
              <w:t xml:space="preserve">. </w:t>
            </w:r>
          </w:p>
          <w:p w:rsidR="00784604" w:rsidRPr="00097227" w:rsidRDefault="00784604" w:rsidP="00E234EE">
            <w:pPr>
              <w:rPr>
                <w:rFonts w:ascii="Arial" w:hAnsi="Arial" w:cs="Arial"/>
                <w:lang w:val="en-US"/>
              </w:rPr>
            </w:pPr>
            <w:r>
              <w:rPr>
                <w:rFonts w:ascii="Arial" w:hAnsi="Arial" w:cs="Arial"/>
                <w:b/>
                <w:color w:val="FF0000"/>
              </w:rPr>
              <w:t>Please refer to Operating Procedures, Section 6 (E)</w:t>
            </w:r>
            <w:r>
              <w:rPr>
                <w:rFonts w:ascii="Arial" w:hAnsi="Arial" w:cs="Arial"/>
                <w:b/>
                <w:color w:val="FF0000"/>
              </w:rPr>
              <w:t>, No. 7</w:t>
            </w:r>
          </w:p>
        </w:tc>
      </w:tr>
    </w:tbl>
    <w:p w:rsidR="0025191E" w:rsidRPr="00097227" w:rsidRDefault="0025191E" w:rsidP="00FF104A">
      <w:pPr>
        <w:pStyle w:val="BodyText3"/>
        <w:rPr>
          <w:rFonts w:ascii="Arial" w:hAnsi="Arial" w:cs="Arial"/>
          <w:lang w:val="en-US"/>
        </w:rPr>
      </w:pPr>
    </w:p>
    <w:p w:rsidR="0025191E" w:rsidRPr="00097227" w:rsidRDefault="0025191E" w:rsidP="00FF104A">
      <w:pPr>
        <w:pStyle w:val="BodyText3"/>
        <w:rPr>
          <w:rFonts w:ascii="Arial" w:hAnsi="Arial" w:cs="Arial"/>
          <w:lang w:val="en-US"/>
        </w:rPr>
      </w:pPr>
    </w:p>
    <w:p w:rsidR="0025191E" w:rsidRPr="00097227" w:rsidRDefault="0025191E" w:rsidP="00097227">
      <w:pPr>
        <w:numPr>
          <w:ilvl w:val="1"/>
          <w:numId w:val="16"/>
        </w:numPr>
        <w:tabs>
          <w:tab w:val="clear" w:pos="420"/>
          <w:tab w:val="num" w:pos="567"/>
        </w:tabs>
        <w:spacing w:after="0" w:line="240" w:lineRule="auto"/>
        <w:rPr>
          <w:rFonts w:ascii="Arial" w:hAnsi="Arial" w:cs="Arial"/>
          <w:b/>
          <w:color w:val="000000"/>
        </w:rPr>
      </w:pPr>
      <w:r w:rsidRPr="00097227">
        <w:rPr>
          <w:rFonts w:ascii="Arial" w:hAnsi="Arial" w:cs="Arial"/>
          <w:b/>
          <w:color w:val="000000"/>
        </w:rPr>
        <w:t>Will individual or group interviews/questionnaires discuss any topics or issues that might be</w:t>
      </w:r>
    </w:p>
    <w:p w:rsidR="0025191E" w:rsidRPr="00097227" w:rsidRDefault="0025191E" w:rsidP="00097227">
      <w:pPr>
        <w:tabs>
          <w:tab w:val="num" w:pos="567"/>
        </w:tabs>
        <w:spacing w:line="240" w:lineRule="auto"/>
        <w:ind w:left="426" w:hanging="426"/>
        <w:rPr>
          <w:rFonts w:ascii="Arial" w:hAnsi="Arial" w:cs="Arial"/>
          <w:b/>
          <w:color w:val="000000"/>
        </w:rPr>
      </w:pPr>
      <w:r w:rsidRPr="00097227">
        <w:rPr>
          <w:rFonts w:ascii="Arial" w:hAnsi="Arial" w:cs="Arial"/>
          <w:b/>
          <w:color w:val="000000"/>
        </w:rPr>
        <w:t xml:space="preserve">       sensitive, embarrassing or upsetting, or is it possible that criminal or other disclosures requiring</w:t>
      </w:r>
      <w:r w:rsidR="00FB0806" w:rsidRPr="00097227">
        <w:rPr>
          <w:rFonts w:ascii="Arial" w:hAnsi="Arial" w:cs="Arial"/>
          <w:b/>
          <w:color w:val="000000"/>
        </w:rPr>
        <w:t xml:space="preserve"> </w:t>
      </w:r>
      <w:r w:rsidRPr="00097227">
        <w:rPr>
          <w:rFonts w:ascii="Arial" w:hAnsi="Arial" w:cs="Arial"/>
          <w:b/>
          <w:color w:val="000000"/>
        </w:rPr>
        <w:t xml:space="preserve">    action could take place during the study (e.g. during interviews/group discussions, or use of</w:t>
      </w:r>
      <w:r w:rsidR="00FB0806" w:rsidRPr="00097227">
        <w:rPr>
          <w:rFonts w:ascii="Arial" w:hAnsi="Arial" w:cs="Arial"/>
          <w:b/>
          <w:color w:val="000000"/>
        </w:rPr>
        <w:t xml:space="preserve"> </w:t>
      </w:r>
      <w:r w:rsidRPr="00097227">
        <w:rPr>
          <w:rFonts w:ascii="Arial" w:hAnsi="Arial" w:cs="Arial"/>
          <w:b/>
          <w:color w:val="000000"/>
        </w:rPr>
        <w:t xml:space="preserve">screening tests for drugs)?  </w:t>
      </w:r>
    </w:p>
    <w:p w:rsidR="0025191E" w:rsidRPr="00097227" w:rsidRDefault="0025191E" w:rsidP="00FF104A">
      <w:pPr>
        <w:rPr>
          <w:rFonts w:ascii="Arial" w:hAnsi="Arial" w:cs="Arial"/>
          <w:i/>
          <w:iCs/>
          <w:color w:val="000000"/>
        </w:rPr>
      </w:pPr>
      <w:r w:rsidRPr="00097227">
        <w:rPr>
          <w:rFonts w:ascii="Arial" w:hAnsi="Arial" w:cs="Arial"/>
          <w:b/>
          <w:i/>
          <w:iCs/>
          <w:color w:val="000000"/>
        </w:rPr>
        <w:t xml:space="preserve">       If Yes, give details of procedures in place to deal with these issues</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1D3F80">
        <w:tc>
          <w:tcPr>
            <w:tcW w:w="9311" w:type="dxa"/>
          </w:tcPr>
          <w:p w:rsidR="0025191E" w:rsidRDefault="006529DE" w:rsidP="00FF104A">
            <w:pPr>
              <w:rPr>
                <w:rFonts w:ascii="Arial" w:hAnsi="Arial" w:cs="Arial"/>
                <w:color w:val="FF0000"/>
                <w:lang w:val="en-US"/>
              </w:rPr>
            </w:pPr>
            <w:r>
              <w:rPr>
                <w:rFonts w:ascii="Arial" w:hAnsi="Arial" w:cs="Arial"/>
                <w:color w:val="FF0000"/>
                <w:lang w:val="en-US"/>
              </w:rPr>
              <w:t>For this section think of the worst-case scenario of your data collection i.e. participants recollecting a bad experience.</w:t>
            </w:r>
          </w:p>
          <w:p w:rsidR="00784604" w:rsidRDefault="006529DE" w:rsidP="00FF104A">
            <w:pPr>
              <w:rPr>
                <w:rFonts w:ascii="Arial" w:hAnsi="Arial" w:cs="Arial"/>
                <w:color w:val="FF0000"/>
                <w:lang w:val="en-US"/>
              </w:rPr>
            </w:pPr>
            <w:r>
              <w:rPr>
                <w:rFonts w:ascii="Arial" w:hAnsi="Arial" w:cs="Arial"/>
                <w:color w:val="FF0000"/>
                <w:lang w:val="en-US"/>
              </w:rPr>
              <w:t>Criminal, child protection and bad practice revelations need to be discussed here and in the participant information leaflet.  If there is the potential for these to be revealed by this study you must explain what you would do in that situation i.e. stop the interview and who you would report the information to</w:t>
            </w:r>
            <w:r w:rsidR="00F675EC">
              <w:rPr>
                <w:rFonts w:ascii="Arial" w:hAnsi="Arial" w:cs="Arial"/>
                <w:color w:val="FF0000"/>
                <w:lang w:val="en-US"/>
              </w:rPr>
              <w:t>.</w:t>
            </w:r>
            <w:r>
              <w:rPr>
                <w:rFonts w:ascii="Arial" w:hAnsi="Arial" w:cs="Arial"/>
                <w:color w:val="FF0000"/>
                <w:lang w:val="en-US"/>
              </w:rPr>
              <w:t xml:space="preserve"> You need to be specific as to who this information will</w:t>
            </w:r>
            <w:r w:rsidR="00F675EC">
              <w:rPr>
                <w:rFonts w:ascii="Arial" w:hAnsi="Arial" w:cs="Arial"/>
                <w:color w:val="FF0000"/>
                <w:lang w:val="en-US"/>
              </w:rPr>
              <w:t xml:space="preserve"> be reported to i.e. the Gardaí</w:t>
            </w:r>
            <w:r>
              <w:rPr>
                <w:rFonts w:ascii="Arial" w:hAnsi="Arial" w:cs="Arial"/>
                <w:color w:val="FF0000"/>
                <w:lang w:val="en-US"/>
              </w:rPr>
              <w:t>, the D</w:t>
            </w:r>
            <w:r w:rsidR="00E234EE">
              <w:rPr>
                <w:rFonts w:ascii="Arial" w:hAnsi="Arial" w:cs="Arial"/>
                <w:color w:val="FF0000"/>
                <w:lang w:val="en-US"/>
              </w:rPr>
              <w:t>irector of Nursing and</w:t>
            </w:r>
            <w:r>
              <w:rPr>
                <w:rFonts w:ascii="Arial" w:hAnsi="Arial" w:cs="Arial"/>
                <w:color w:val="FF0000"/>
                <w:lang w:val="en-US"/>
              </w:rPr>
              <w:t xml:space="preserve"> the participant’s line manage</w:t>
            </w:r>
            <w:r w:rsidR="00E234EE">
              <w:rPr>
                <w:rFonts w:ascii="Arial" w:hAnsi="Arial" w:cs="Arial"/>
                <w:color w:val="FF0000"/>
                <w:lang w:val="en-US"/>
              </w:rPr>
              <w:t>r,</w:t>
            </w:r>
            <w:r>
              <w:rPr>
                <w:rFonts w:ascii="Arial" w:hAnsi="Arial" w:cs="Arial"/>
                <w:color w:val="FF0000"/>
                <w:lang w:val="en-US"/>
              </w:rPr>
              <w:t xml:space="preserve"> both here and in the participant information leaflet. </w:t>
            </w:r>
          </w:p>
          <w:p w:rsidR="0025191E" w:rsidRDefault="006529DE" w:rsidP="00E234EE">
            <w:pPr>
              <w:rPr>
                <w:rFonts w:ascii="Arial" w:hAnsi="Arial" w:cs="Arial"/>
                <w:color w:val="FF0000"/>
                <w:lang w:val="en-US"/>
              </w:rPr>
            </w:pPr>
            <w:r>
              <w:rPr>
                <w:rFonts w:ascii="Arial" w:hAnsi="Arial" w:cs="Arial"/>
                <w:color w:val="FF0000"/>
                <w:lang w:val="en-US"/>
              </w:rPr>
              <w:lastRenderedPageBreak/>
              <w:t>This is the one time when you have to breach confidentiality</w:t>
            </w:r>
            <w:r w:rsidR="00F675EC">
              <w:rPr>
                <w:rFonts w:ascii="Arial" w:hAnsi="Arial" w:cs="Arial"/>
                <w:color w:val="FF0000"/>
                <w:lang w:val="en-US"/>
              </w:rPr>
              <w:t>, so</w:t>
            </w:r>
            <w:r w:rsidR="003B13E6">
              <w:rPr>
                <w:rFonts w:ascii="Arial" w:hAnsi="Arial" w:cs="Arial"/>
                <w:color w:val="FF0000"/>
                <w:lang w:val="en-US"/>
              </w:rPr>
              <w:t xml:space="preserve"> it is </w:t>
            </w:r>
            <w:r w:rsidR="00F675EC">
              <w:rPr>
                <w:rFonts w:ascii="Arial" w:hAnsi="Arial" w:cs="Arial"/>
                <w:color w:val="FF0000"/>
                <w:lang w:val="en-US"/>
              </w:rPr>
              <w:t xml:space="preserve">best </w:t>
            </w:r>
            <w:r w:rsidR="003B13E6">
              <w:rPr>
                <w:rFonts w:ascii="Arial" w:hAnsi="Arial" w:cs="Arial"/>
                <w:color w:val="FF0000"/>
                <w:lang w:val="en-US"/>
              </w:rPr>
              <w:t xml:space="preserve">to </w:t>
            </w:r>
            <w:r w:rsidR="00F675EC">
              <w:rPr>
                <w:rFonts w:ascii="Arial" w:hAnsi="Arial" w:cs="Arial"/>
                <w:color w:val="FF0000"/>
                <w:lang w:val="en-US"/>
              </w:rPr>
              <w:t>insert this inform</w:t>
            </w:r>
            <w:r w:rsidR="003B13E6">
              <w:rPr>
                <w:rFonts w:ascii="Arial" w:hAnsi="Arial" w:cs="Arial"/>
                <w:color w:val="FF0000"/>
                <w:lang w:val="en-US"/>
              </w:rPr>
              <w:t xml:space="preserve">ation into the confidentiality </w:t>
            </w:r>
            <w:r w:rsidR="00F675EC">
              <w:rPr>
                <w:rFonts w:ascii="Arial" w:hAnsi="Arial" w:cs="Arial"/>
                <w:color w:val="FF0000"/>
                <w:lang w:val="en-US"/>
              </w:rPr>
              <w:t>section of the Participant Information leaflet</w:t>
            </w:r>
            <w:r w:rsidR="00784604">
              <w:rPr>
                <w:rFonts w:ascii="Arial" w:hAnsi="Arial" w:cs="Arial"/>
                <w:color w:val="FF0000"/>
                <w:lang w:val="en-US"/>
              </w:rPr>
              <w:t>.</w:t>
            </w:r>
          </w:p>
          <w:p w:rsidR="00784604" w:rsidRPr="00097227" w:rsidRDefault="00784604" w:rsidP="00E234EE">
            <w:pPr>
              <w:rPr>
                <w:rFonts w:ascii="Arial" w:hAnsi="Arial" w:cs="Arial"/>
              </w:rPr>
            </w:pPr>
            <w:r>
              <w:rPr>
                <w:rFonts w:ascii="Arial" w:hAnsi="Arial" w:cs="Arial"/>
                <w:b/>
                <w:color w:val="FF0000"/>
              </w:rPr>
              <w:t>Please refer to Operating Procedures, Section 6 (E)</w:t>
            </w:r>
          </w:p>
        </w:tc>
      </w:tr>
    </w:tbl>
    <w:p w:rsidR="0025191E" w:rsidRPr="00097227" w:rsidRDefault="0025191E" w:rsidP="00FF104A">
      <w:pPr>
        <w:rPr>
          <w:rFonts w:ascii="Arial" w:hAnsi="Arial" w:cs="Arial"/>
          <w:color w:val="000000"/>
        </w:rPr>
      </w:pPr>
    </w:p>
    <w:p w:rsidR="0025191E" w:rsidRPr="00097227" w:rsidRDefault="000D758B" w:rsidP="00FF104A">
      <w:pPr>
        <w:rPr>
          <w:rFonts w:ascii="Arial" w:hAnsi="Arial" w:cs="Arial"/>
          <w:b/>
          <w:color w:val="000000"/>
        </w:rPr>
      </w:pPr>
      <w:r w:rsidRPr="00097227">
        <w:rPr>
          <w:rFonts w:ascii="Arial" w:hAnsi="Arial" w:cs="Arial"/>
          <w:b/>
          <w:color w:val="000000"/>
        </w:rPr>
        <w:t>4.6</w:t>
      </w:r>
      <w:r w:rsidR="0025191E" w:rsidRPr="00097227">
        <w:rPr>
          <w:rFonts w:ascii="Arial" w:hAnsi="Arial" w:cs="Arial"/>
          <w:b/>
          <w:color w:val="000000"/>
        </w:rPr>
        <w:t xml:space="preserve">  What is the potential for benefit for research participants?</w:t>
      </w:r>
    </w:p>
    <w:tbl>
      <w:tblPr>
        <w:tblW w:w="945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25191E" w:rsidRPr="00097227" w:rsidTr="00FB0806">
        <w:tc>
          <w:tcPr>
            <w:tcW w:w="9453" w:type="dxa"/>
          </w:tcPr>
          <w:p w:rsidR="0025191E" w:rsidRPr="00097227" w:rsidRDefault="006529DE" w:rsidP="00E234EE">
            <w:pPr>
              <w:rPr>
                <w:rFonts w:ascii="Arial" w:hAnsi="Arial" w:cs="Arial"/>
              </w:rPr>
            </w:pPr>
            <w:r w:rsidRPr="006529DE">
              <w:rPr>
                <w:rFonts w:ascii="Arial" w:hAnsi="Arial" w:cs="Arial"/>
                <w:color w:val="FF0000"/>
              </w:rPr>
              <w:t>Only list direct and indirect effects to the participant i.e. more knowledge with regard to their disorder. Do not talk about benefit to other patients</w:t>
            </w:r>
            <w:r w:rsidR="00F675EC">
              <w:rPr>
                <w:rFonts w:ascii="Arial" w:hAnsi="Arial" w:cs="Arial"/>
                <w:color w:val="FF0000"/>
              </w:rPr>
              <w:t xml:space="preserve"> or practice </w:t>
            </w:r>
            <w:r w:rsidRPr="006529DE">
              <w:rPr>
                <w:rFonts w:ascii="Arial" w:hAnsi="Arial" w:cs="Arial"/>
                <w:color w:val="FF0000"/>
              </w:rPr>
              <w:t xml:space="preserve"> in the future.   </w:t>
            </w:r>
          </w:p>
        </w:tc>
      </w:tr>
    </w:tbl>
    <w:p w:rsidR="0025191E" w:rsidRPr="00097227" w:rsidRDefault="0025191E" w:rsidP="00FF104A">
      <w:pPr>
        <w:rPr>
          <w:rFonts w:ascii="Arial" w:hAnsi="Arial" w:cs="Arial"/>
        </w:rPr>
      </w:pPr>
    </w:p>
    <w:p w:rsidR="0025191E" w:rsidRPr="00097227" w:rsidRDefault="00097227" w:rsidP="00097227">
      <w:pPr>
        <w:numPr>
          <w:ilvl w:val="1"/>
          <w:numId w:val="21"/>
        </w:numPr>
        <w:tabs>
          <w:tab w:val="clear" w:pos="420"/>
          <w:tab w:val="num" w:pos="567"/>
        </w:tabs>
        <w:spacing w:line="240" w:lineRule="auto"/>
        <w:rPr>
          <w:rFonts w:ascii="Arial" w:hAnsi="Arial" w:cs="Arial"/>
          <w:b/>
          <w:bCs/>
        </w:rPr>
      </w:pPr>
      <w:r>
        <w:rPr>
          <w:rFonts w:ascii="Arial" w:hAnsi="Arial" w:cs="Arial"/>
          <w:b/>
          <w:bCs/>
        </w:rPr>
        <w:t xml:space="preserve">    </w:t>
      </w:r>
      <w:r w:rsidR="0025191E" w:rsidRPr="00097227">
        <w:rPr>
          <w:rFonts w:ascii="Arial" w:hAnsi="Arial" w:cs="Arial"/>
          <w:b/>
          <w:bCs/>
        </w:rPr>
        <w:t>Are there elements of genetic testing involved in the proposed project?  If Yes please explain.</w:t>
      </w:r>
    </w:p>
    <w:tbl>
      <w:tblPr>
        <w:tblW w:w="9453"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53"/>
      </w:tblGrid>
      <w:tr w:rsidR="0025191E" w:rsidRPr="00097227" w:rsidTr="00FB0806">
        <w:tc>
          <w:tcPr>
            <w:tcW w:w="9453"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E55D22" w:rsidRDefault="00E55D22" w:rsidP="00E55D22"/>
    <w:p w:rsidR="00784604" w:rsidRDefault="00784604" w:rsidP="00E55D22"/>
    <w:p w:rsidR="00784604" w:rsidRDefault="00784604" w:rsidP="00E55D22"/>
    <w:p w:rsidR="00784604" w:rsidRDefault="00784604" w:rsidP="00E55D22"/>
    <w:p w:rsidR="00784604" w:rsidRDefault="00784604" w:rsidP="00E55D22"/>
    <w:p w:rsidR="00784604" w:rsidRPr="00E55D22" w:rsidRDefault="00784604" w:rsidP="00E55D22"/>
    <w:p w:rsidR="0025191E" w:rsidRPr="00097227" w:rsidRDefault="0025191E" w:rsidP="00FF104A">
      <w:pPr>
        <w:pStyle w:val="Heading4"/>
        <w:jc w:val="center"/>
        <w:rPr>
          <w:rFonts w:ascii="Arial" w:hAnsi="Arial" w:cs="Arial"/>
          <w:sz w:val="28"/>
          <w:u w:val="single"/>
        </w:rPr>
      </w:pPr>
      <w:r w:rsidRPr="00097227">
        <w:rPr>
          <w:rFonts w:ascii="Arial" w:hAnsi="Arial" w:cs="Arial"/>
          <w:sz w:val="28"/>
          <w:u w:val="single"/>
        </w:rPr>
        <w:t>SECTION 5 - FUNDING &amp; PAYMENT</w:t>
      </w:r>
    </w:p>
    <w:p w:rsidR="0025191E" w:rsidRPr="00097227" w:rsidRDefault="0025191E" w:rsidP="00FF104A">
      <w:pPr>
        <w:rPr>
          <w:rFonts w:ascii="Arial" w:hAnsi="Arial" w:cs="Arial"/>
        </w:rPr>
      </w:pPr>
    </w:p>
    <w:p w:rsidR="0025191E" w:rsidRPr="00E55D22" w:rsidRDefault="0025191E" w:rsidP="00FF104A">
      <w:pPr>
        <w:numPr>
          <w:ilvl w:val="1"/>
          <w:numId w:val="17"/>
        </w:numPr>
        <w:spacing w:after="0" w:line="240" w:lineRule="auto"/>
        <w:rPr>
          <w:rFonts w:ascii="Arial" w:hAnsi="Arial" w:cs="Arial"/>
          <w:b/>
          <w:bCs/>
        </w:rPr>
      </w:pPr>
      <w:r w:rsidRPr="00097227">
        <w:rPr>
          <w:rFonts w:ascii="Arial" w:hAnsi="Arial" w:cs="Arial"/>
          <w:b/>
          <w:bCs/>
        </w:rPr>
        <w:t xml:space="preserve">Outline sources of funding for the study if applicable and how you will manage any possible </w:t>
      </w:r>
      <w:r w:rsidRPr="00E55D22">
        <w:rPr>
          <w:rFonts w:ascii="Arial" w:hAnsi="Arial" w:cs="Arial"/>
          <w:b/>
          <w:bCs/>
        </w:rPr>
        <w:t>conflict between the funders of the study and the aims and results of the study if applicable?</w:t>
      </w:r>
    </w:p>
    <w:tbl>
      <w:tblPr>
        <w:tblW w:w="949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97"/>
      </w:tblGrid>
      <w:tr w:rsidR="0025191E" w:rsidRPr="00097227" w:rsidTr="00FB0806">
        <w:tc>
          <w:tcPr>
            <w:tcW w:w="9497"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0D758B" w:rsidRPr="00097227" w:rsidRDefault="000D758B" w:rsidP="00FF104A">
      <w:pPr>
        <w:rPr>
          <w:rFonts w:ascii="Arial" w:hAnsi="Arial" w:cs="Arial"/>
        </w:rPr>
      </w:pPr>
    </w:p>
    <w:p w:rsidR="0025191E" w:rsidRPr="00097227" w:rsidRDefault="0025191E" w:rsidP="009C4AB1">
      <w:pPr>
        <w:numPr>
          <w:ilvl w:val="1"/>
          <w:numId w:val="17"/>
        </w:numPr>
        <w:spacing w:line="240" w:lineRule="auto"/>
        <w:rPr>
          <w:rFonts w:ascii="Arial" w:hAnsi="Arial" w:cs="Arial"/>
          <w:b/>
          <w:bCs/>
        </w:rPr>
      </w:pPr>
      <w:r w:rsidRPr="00097227">
        <w:rPr>
          <w:rFonts w:ascii="Arial" w:hAnsi="Arial" w:cs="Arial"/>
          <w:b/>
          <w:bCs/>
        </w:rPr>
        <w:t>Will payment be made to research participants?</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8"/>
        <w:gridCol w:w="3228"/>
        <w:gridCol w:w="3228"/>
      </w:tblGrid>
      <w:tr w:rsidR="0025191E" w:rsidRPr="00097227" w:rsidTr="0025191E">
        <w:tc>
          <w:tcPr>
            <w:tcW w:w="3228" w:type="dxa"/>
          </w:tcPr>
          <w:p w:rsidR="0025191E" w:rsidRPr="00097227" w:rsidRDefault="0025191E" w:rsidP="00FF104A">
            <w:pPr>
              <w:ind w:firstLine="720"/>
              <w:rPr>
                <w:rFonts w:ascii="Arial" w:hAnsi="Arial" w:cs="Arial"/>
                <w:b/>
                <w:bCs/>
              </w:rPr>
            </w:pPr>
            <w:r w:rsidRPr="00097227">
              <w:rPr>
                <w:rFonts w:ascii="Arial" w:hAnsi="Arial" w:cs="Arial"/>
                <w:b/>
                <w:bCs/>
              </w:rPr>
              <w:t>YES</w:t>
            </w:r>
          </w:p>
        </w:tc>
        <w:tc>
          <w:tcPr>
            <w:tcW w:w="3228" w:type="dxa"/>
          </w:tcPr>
          <w:p w:rsidR="0025191E" w:rsidRPr="00097227" w:rsidRDefault="0025191E" w:rsidP="00FF104A">
            <w:pPr>
              <w:rPr>
                <w:rFonts w:ascii="Arial" w:hAnsi="Arial" w:cs="Arial"/>
                <w:b/>
                <w:bCs/>
              </w:rPr>
            </w:pPr>
            <w:r w:rsidRPr="00097227">
              <w:rPr>
                <w:rFonts w:ascii="Arial" w:hAnsi="Arial" w:cs="Arial"/>
                <w:b/>
                <w:bCs/>
              </w:rPr>
              <w:t>NONE OTHER THAN MINIMAL EXPENSES TO COVER TRAVEL COSTS ETC</w:t>
            </w:r>
          </w:p>
        </w:tc>
        <w:tc>
          <w:tcPr>
            <w:tcW w:w="3228" w:type="dxa"/>
          </w:tcPr>
          <w:p w:rsidR="0025191E" w:rsidRPr="00097227" w:rsidRDefault="0025191E" w:rsidP="00FF104A">
            <w:pPr>
              <w:ind w:firstLine="720"/>
              <w:rPr>
                <w:rFonts w:ascii="Arial" w:hAnsi="Arial" w:cs="Arial"/>
                <w:b/>
                <w:bCs/>
              </w:rPr>
            </w:pPr>
            <w:r w:rsidRPr="00097227">
              <w:rPr>
                <w:rFonts w:ascii="Arial" w:hAnsi="Arial" w:cs="Arial"/>
                <w:b/>
                <w:bCs/>
              </w:rPr>
              <w:t>NO</w:t>
            </w:r>
          </w:p>
        </w:tc>
      </w:tr>
      <w:tr w:rsidR="0025191E" w:rsidRPr="00097227" w:rsidTr="0025191E">
        <w:trPr>
          <w:trHeight w:val="599"/>
        </w:trPr>
        <w:tc>
          <w:tcPr>
            <w:tcW w:w="3228" w:type="dxa"/>
          </w:tcPr>
          <w:p w:rsidR="0025191E" w:rsidRPr="00097227" w:rsidRDefault="0025191E" w:rsidP="00FF104A">
            <w:pPr>
              <w:ind w:firstLine="720"/>
              <w:rPr>
                <w:rFonts w:ascii="Arial" w:hAnsi="Arial" w:cs="Arial"/>
              </w:rPr>
            </w:pPr>
          </w:p>
        </w:tc>
        <w:tc>
          <w:tcPr>
            <w:tcW w:w="3228" w:type="dxa"/>
          </w:tcPr>
          <w:p w:rsidR="0025191E" w:rsidRPr="00097227" w:rsidRDefault="0025191E" w:rsidP="00FF104A">
            <w:pPr>
              <w:ind w:firstLine="720"/>
              <w:rPr>
                <w:rFonts w:ascii="Arial" w:hAnsi="Arial" w:cs="Arial"/>
              </w:rPr>
            </w:pPr>
          </w:p>
        </w:tc>
        <w:tc>
          <w:tcPr>
            <w:tcW w:w="3228" w:type="dxa"/>
          </w:tcPr>
          <w:p w:rsidR="0025191E" w:rsidRPr="00097227" w:rsidRDefault="0025191E" w:rsidP="00FF104A">
            <w:pPr>
              <w:rPr>
                <w:rFonts w:ascii="Arial" w:hAnsi="Arial" w:cs="Arial"/>
              </w:rPr>
            </w:pPr>
          </w:p>
        </w:tc>
      </w:tr>
    </w:tbl>
    <w:p w:rsidR="0025191E" w:rsidRPr="00097227" w:rsidRDefault="0025191E" w:rsidP="00FF104A">
      <w:pPr>
        <w:rPr>
          <w:rFonts w:ascii="Arial" w:hAnsi="Arial" w:cs="Arial"/>
          <w:b/>
          <w:bCs/>
        </w:rPr>
      </w:pPr>
    </w:p>
    <w:p w:rsidR="0025191E" w:rsidRPr="00097227" w:rsidRDefault="0025191E" w:rsidP="00FF104A">
      <w:pPr>
        <w:ind w:left="567" w:hanging="567"/>
        <w:rPr>
          <w:rFonts w:ascii="Arial" w:hAnsi="Arial" w:cs="Arial"/>
        </w:rPr>
      </w:pPr>
      <w:r w:rsidRPr="00097227">
        <w:rPr>
          <w:rFonts w:ascii="Arial" w:hAnsi="Arial" w:cs="Arial"/>
          <w:b/>
          <w:bCs/>
        </w:rPr>
        <w:lastRenderedPageBreak/>
        <w:t>5.3</w:t>
      </w:r>
      <w:r w:rsidRPr="00097227">
        <w:rPr>
          <w:rFonts w:ascii="Arial" w:hAnsi="Arial" w:cs="Arial"/>
        </w:rPr>
        <w:tab/>
      </w:r>
      <w:r w:rsidRPr="00097227">
        <w:rPr>
          <w:rFonts w:ascii="Arial" w:hAnsi="Arial" w:cs="Arial"/>
          <w:b/>
          <w:bCs/>
        </w:rPr>
        <w:t>If you answered YES to question 5.2, please specify for what purpose the payment will be made and the amount per participant.</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56"/>
      </w:tblGrid>
      <w:tr w:rsidR="0025191E" w:rsidRPr="00097227" w:rsidTr="00FB0806">
        <w:tc>
          <w:tcPr>
            <w:tcW w:w="9356" w:type="dxa"/>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b/>
        </w:rPr>
      </w:pPr>
    </w:p>
    <w:p w:rsidR="0025191E" w:rsidRPr="00097227" w:rsidRDefault="0025191E" w:rsidP="00FF104A">
      <w:pPr>
        <w:jc w:val="center"/>
        <w:rPr>
          <w:rFonts w:ascii="Arial" w:hAnsi="Arial" w:cs="Arial"/>
          <w:b/>
          <w:sz w:val="28"/>
          <w:u w:val="single"/>
        </w:rPr>
      </w:pPr>
      <w:r w:rsidRPr="00097227">
        <w:rPr>
          <w:rFonts w:ascii="Arial" w:hAnsi="Arial" w:cs="Arial"/>
          <w:b/>
          <w:color w:val="0000FF"/>
          <w:sz w:val="28"/>
          <w:u w:val="single"/>
        </w:rPr>
        <w:br w:type="page"/>
      </w:r>
      <w:r w:rsidRPr="00097227">
        <w:rPr>
          <w:rFonts w:ascii="Arial" w:hAnsi="Arial" w:cs="Arial"/>
          <w:b/>
          <w:sz w:val="28"/>
          <w:u w:val="single"/>
        </w:rPr>
        <w:lastRenderedPageBreak/>
        <w:t>SECTION 6 – ETHICAL APPROVAL FROM OTHER COMMITTEES</w:t>
      </w:r>
    </w:p>
    <w:p w:rsidR="0025191E" w:rsidRPr="00097227" w:rsidRDefault="0025191E" w:rsidP="00FF104A">
      <w:pPr>
        <w:pStyle w:val="BlockText"/>
        <w:tabs>
          <w:tab w:val="clear" w:pos="284"/>
          <w:tab w:val="clear" w:pos="567"/>
          <w:tab w:val="clear" w:pos="851"/>
          <w:tab w:val="clear" w:pos="1134"/>
          <w:tab w:val="clear" w:pos="1418"/>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right="0"/>
        <w:rPr>
          <w:rFonts w:ascii="Arial" w:hAnsi="Arial" w:cs="Arial"/>
          <w:lang w:val="en-IE"/>
        </w:rPr>
      </w:pPr>
    </w:p>
    <w:p w:rsidR="0025191E" w:rsidRPr="00097227" w:rsidRDefault="0025191E" w:rsidP="00FF104A">
      <w:pPr>
        <w:pStyle w:val="BlockText"/>
        <w:tabs>
          <w:tab w:val="clear" w:pos="284"/>
          <w:tab w:val="clear" w:pos="567"/>
          <w:tab w:val="clear" w:pos="851"/>
          <w:tab w:val="clear" w:pos="1134"/>
          <w:tab w:val="clear" w:pos="1418"/>
          <w:tab w:val="clear" w:pos="1701"/>
          <w:tab w:val="clear" w:pos="1985"/>
          <w:tab w:val="clear" w:pos="2268"/>
          <w:tab w:val="clear" w:pos="2552"/>
          <w:tab w:val="clear" w:pos="2736"/>
          <w:tab w:val="clear" w:pos="2835"/>
          <w:tab w:val="clear" w:pos="3119"/>
          <w:tab w:val="clear" w:pos="3402"/>
          <w:tab w:val="clear" w:pos="3686"/>
          <w:tab w:val="clear" w:pos="3969"/>
          <w:tab w:val="clear" w:pos="4253"/>
          <w:tab w:val="clear" w:pos="4536"/>
          <w:tab w:val="clear" w:pos="4820"/>
          <w:tab w:val="clear" w:pos="5103"/>
          <w:tab w:val="clear" w:pos="5328"/>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9639"/>
          <w:tab w:val="clear" w:pos="9923"/>
          <w:tab w:val="clear" w:pos="10656"/>
        </w:tabs>
        <w:spacing w:line="240" w:lineRule="auto"/>
        <w:ind w:left="0" w:right="0"/>
        <w:rPr>
          <w:rFonts w:ascii="Arial" w:hAnsi="Arial" w:cs="Arial"/>
          <w:lang w:val="en-IE"/>
        </w:rPr>
      </w:pPr>
      <w:r w:rsidRPr="00097227">
        <w:rPr>
          <w:rFonts w:ascii="Arial" w:hAnsi="Arial" w:cs="Arial"/>
          <w:lang w:val="en-IE"/>
        </w:rPr>
        <w:t xml:space="preserve">Ethical approval from the </w:t>
      </w:r>
      <w:r w:rsidR="00FB0806" w:rsidRPr="00097227">
        <w:rPr>
          <w:rFonts w:ascii="Arial" w:hAnsi="Arial" w:cs="Arial"/>
          <w:lang w:val="en-IE"/>
        </w:rPr>
        <w:t>School of Nursing and Midwifery</w:t>
      </w:r>
      <w:r w:rsidRPr="00097227">
        <w:rPr>
          <w:rFonts w:ascii="Arial" w:hAnsi="Arial" w:cs="Arial"/>
          <w:lang w:val="en-IE"/>
        </w:rPr>
        <w:t xml:space="preserve"> Committee, if granted, does not supersede any requirements that outside bodies may have that similar applications be made to local ethical approval bodies in advance of the study commencing. </w:t>
      </w:r>
    </w:p>
    <w:p w:rsidR="0025191E" w:rsidRDefault="0025191E" w:rsidP="00FF104A">
      <w:pPr>
        <w:rPr>
          <w:rFonts w:ascii="Arial" w:hAnsi="Arial" w:cs="Arial"/>
          <w:b/>
        </w:rPr>
      </w:pPr>
    </w:p>
    <w:p w:rsidR="00182DFA" w:rsidRDefault="00182DFA" w:rsidP="00182DFA">
      <w:pPr>
        <w:rPr>
          <w:rFonts w:ascii="Arial" w:hAnsi="Arial" w:cs="Arial"/>
          <w:color w:val="FF0000"/>
        </w:rPr>
      </w:pPr>
      <w:r w:rsidRPr="00182DFA">
        <w:rPr>
          <w:rFonts w:ascii="Arial" w:hAnsi="Arial" w:cs="Arial"/>
          <w:color w:val="FF0000"/>
        </w:rPr>
        <w:t xml:space="preserve">This section needs to be carefully considered </w:t>
      </w:r>
      <w:r w:rsidR="003B13E6">
        <w:rPr>
          <w:rFonts w:ascii="Arial" w:hAnsi="Arial" w:cs="Arial"/>
          <w:color w:val="FF0000"/>
        </w:rPr>
        <w:t xml:space="preserve">as </w:t>
      </w:r>
      <w:r w:rsidRPr="00182DFA">
        <w:rPr>
          <w:rFonts w:ascii="Arial" w:hAnsi="Arial" w:cs="Arial"/>
          <w:color w:val="FF0000"/>
        </w:rPr>
        <w:t xml:space="preserve">we get several applications a year who apply </w:t>
      </w:r>
      <w:r w:rsidR="00F675EC">
        <w:rPr>
          <w:rFonts w:ascii="Arial" w:hAnsi="Arial" w:cs="Arial"/>
          <w:color w:val="FF0000"/>
        </w:rPr>
        <w:t xml:space="preserve">to the </w:t>
      </w:r>
      <w:r w:rsidR="00F675EC" w:rsidRPr="00E234EE">
        <w:rPr>
          <w:rFonts w:ascii="Arial" w:hAnsi="Arial" w:cs="Arial"/>
          <w:b/>
          <w:color w:val="FF0000"/>
        </w:rPr>
        <w:t>wrong</w:t>
      </w:r>
      <w:r>
        <w:rPr>
          <w:rFonts w:ascii="Arial" w:hAnsi="Arial" w:cs="Arial"/>
          <w:color w:val="FF0000"/>
        </w:rPr>
        <w:t xml:space="preserve"> ethics </w:t>
      </w:r>
      <w:r w:rsidR="00F675EC">
        <w:rPr>
          <w:rFonts w:ascii="Arial" w:hAnsi="Arial" w:cs="Arial"/>
          <w:color w:val="FF0000"/>
        </w:rPr>
        <w:t>comm</w:t>
      </w:r>
      <w:r w:rsidR="003B13E6">
        <w:rPr>
          <w:rFonts w:ascii="Arial" w:hAnsi="Arial" w:cs="Arial"/>
          <w:color w:val="FF0000"/>
        </w:rPr>
        <w:t xml:space="preserve">ittee or use the wrong form or </w:t>
      </w:r>
      <w:r w:rsidR="00F675EC">
        <w:rPr>
          <w:rFonts w:ascii="Arial" w:hAnsi="Arial" w:cs="Arial"/>
          <w:color w:val="FF0000"/>
        </w:rPr>
        <w:t>application procedures</w:t>
      </w:r>
      <w:r>
        <w:rPr>
          <w:rFonts w:ascii="Arial" w:hAnsi="Arial" w:cs="Arial"/>
          <w:color w:val="FF0000"/>
        </w:rPr>
        <w:t xml:space="preserve">. If you are a </w:t>
      </w:r>
      <w:r w:rsidR="00F675EC">
        <w:rPr>
          <w:rFonts w:ascii="Arial" w:hAnsi="Arial" w:cs="Arial"/>
          <w:color w:val="FF0000"/>
        </w:rPr>
        <w:t>student,</w:t>
      </w:r>
      <w:r>
        <w:rPr>
          <w:rFonts w:ascii="Arial" w:hAnsi="Arial" w:cs="Arial"/>
          <w:color w:val="FF0000"/>
        </w:rPr>
        <w:t xml:space="preserve"> </w:t>
      </w:r>
      <w:r w:rsidRPr="00182DFA">
        <w:rPr>
          <w:rFonts w:ascii="Arial" w:hAnsi="Arial" w:cs="Arial"/>
          <w:color w:val="FF0000"/>
        </w:rPr>
        <w:t xml:space="preserve">discuss in depth with your </w:t>
      </w:r>
      <w:r>
        <w:rPr>
          <w:rFonts w:ascii="Arial" w:hAnsi="Arial" w:cs="Arial"/>
          <w:color w:val="FF0000"/>
        </w:rPr>
        <w:t>superviso</w:t>
      </w:r>
      <w:r w:rsidR="00F675EC">
        <w:rPr>
          <w:rFonts w:ascii="Arial" w:hAnsi="Arial" w:cs="Arial"/>
          <w:color w:val="FF0000"/>
        </w:rPr>
        <w:t>r</w:t>
      </w:r>
      <w:r>
        <w:rPr>
          <w:rFonts w:ascii="Arial" w:hAnsi="Arial" w:cs="Arial"/>
          <w:color w:val="FF0000"/>
        </w:rPr>
        <w:t>.</w:t>
      </w:r>
    </w:p>
    <w:p w:rsidR="00FF37D9" w:rsidRDefault="00FF37D9" w:rsidP="00E234EE">
      <w:pPr>
        <w:spacing w:after="0" w:line="240" w:lineRule="auto"/>
        <w:rPr>
          <w:rFonts w:ascii="Arial" w:hAnsi="Arial" w:cs="Arial"/>
          <w:color w:val="FF0000"/>
        </w:rPr>
      </w:pPr>
      <w:r w:rsidRPr="00FF37D9">
        <w:rPr>
          <w:rFonts w:ascii="Arial" w:hAnsi="Arial" w:cs="Arial"/>
          <w:color w:val="FF0000"/>
        </w:rPr>
        <w:t>If you are collecting data from participants who come under the</w:t>
      </w:r>
      <w:r>
        <w:rPr>
          <w:rFonts w:ascii="Arial" w:hAnsi="Arial" w:cs="Arial"/>
          <w:color w:val="FF0000"/>
        </w:rPr>
        <w:t xml:space="preserve"> jurisdiction of another ethics</w:t>
      </w:r>
    </w:p>
    <w:p w:rsidR="00FF37D9" w:rsidRDefault="00FF37D9" w:rsidP="00E234EE">
      <w:pPr>
        <w:spacing w:after="0" w:line="240" w:lineRule="auto"/>
        <w:rPr>
          <w:rFonts w:ascii="Arial" w:hAnsi="Arial" w:cs="Arial"/>
          <w:color w:val="FF0000"/>
        </w:rPr>
      </w:pPr>
      <w:r>
        <w:rPr>
          <w:rFonts w:ascii="Arial" w:hAnsi="Arial" w:cs="Arial"/>
          <w:color w:val="FF0000"/>
        </w:rPr>
        <w:t>c</w:t>
      </w:r>
      <w:r w:rsidRPr="00FF37D9">
        <w:rPr>
          <w:rFonts w:ascii="Arial" w:hAnsi="Arial" w:cs="Arial"/>
          <w:color w:val="FF0000"/>
        </w:rPr>
        <w:t xml:space="preserve">ommittee such as an HSE or hospital site you must apply to this </w:t>
      </w:r>
      <w:r>
        <w:rPr>
          <w:rFonts w:ascii="Arial" w:hAnsi="Arial" w:cs="Arial"/>
          <w:color w:val="FF0000"/>
        </w:rPr>
        <w:t>committee as well as the School</w:t>
      </w:r>
      <w:r w:rsidR="00E234EE">
        <w:rPr>
          <w:rFonts w:ascii="Arial" w:hAnsi="Arial" w:cs="Arial"/>
          <w:color w:val="FF0000"/>
        </w:rPr>
        <w:t xml:space="preserve"> </w:t>
      </w:r>
      <w:r w:rsidRPr="00FF37D9">
        <w:rPr>
          <w:rFonts w:ascii="Arial" w:hAnsi="Arial" w:cs="Arial"/>
          <w:color w:val="FF0000"/>
        </w:rPr>
        <w:t>of Nursing</w:t>
      </w:r>
      <w:r>
        <w:rPr>
          <w:rFonts w:ascii="Arial" w:hAnsi="Arial" w:cs="Arial"/>
          <w:color w:val="FF0000"/>
        </w:rPr>
        <w:t xml:space="preserve"> and Midwifery Ethics committee.</w:t>
      </w:r>
      <w:r w:rsidR="00E234EE">
        <w:rPr>
          <w:rFonts w:ascii="Arial" w:hAnsi="Arial" w:cs="Arial"/>
          <w:color w:val="FF0000"/>
        </w:rPr>
        <w:t xml:space="preserve"> Reminder if they use the standard ethics application form you may use that form in your application to the School of nursing and </w:t>
      </w:r>
      <w:del w:id="3" w:author="Ruth May" w:date="2016-07-12T11:04:00Z">
        <w:r w:rsidR="00E234EE" w:rsidDel="00DD487E">
          <w:rPr>
            <w:rFonts w:ascii="Arial" w:hAnsi="Arial" w:cs="Arial"/>
            <w:color w:val="FF0000"/>
          </w:rPr>
          <w:delText>Midwifery  by</w:delText>
        </w:r>
      </w:del>
      <w:ins w:id="4" w:author="Ruth May" w:date="2016-07-12T11:04:00Z">
        <w:r w:rsidR="00DD487E">
          <w:rPr>
            <w:rFonts w:ascii="Arial" w:hAnsi="Arial" w:cs="Arial"/>
            <w:color w:val="FF0000"/>
          </w:rPr>
          <w:t>Midwifery by</w:t>
        </w:r>
      </w:ins>
      <w:r w:rsidR="00E234EE">
        <w:rPr>
          <w:rFonts w:ascii="Arial" w:hAnsi="Arial" w:cs="Arial"/>
          <w:color w:val="FF0000"/>
        </w:rPr>
        <w:t xml:space="preserve"> chair approval see procedures for details.</w:t>
      </w:r>
    </w:p>
    <w:p w:rsidR="00FF37D9" w:rsidRDefault="00FF37D9" w:rsidP="00FF37D9">
      <w:pPr>
        <w:spacing w:after="0" w:line="240" w:lineRule="auto"/>
        <w:ind w:left="567" w:hanging="567"/>
        <w:rPr>
          <w:rFonts w:ascii="Arial" w:hAnsi="Arial" w:cs="Arial"/>
          <w:color w:val="FF0000"/>
        </w:rPr>
      </w:pPr>
    </w:p>
    <w:p w:rsidR="00FF37D9" w:rsidRDefault="00FF37D9" w:rsidP="00FF37D9">
      <w:pPr>
        <w:spacing w:after="0" w:line="240" w:lineRule="auto"/>
        <w:ind w:left="567" w:hanging="567"/>
        <w:rPr>
          <w:rFonts w:ascii="Arial" w:hAnsi="Arial" w:cs="Arial"/>
          <w:color w:val="FF0000"/>
        </w:rPr>
      </w:pPr>
    </w:p>
    <w:p w:rsidR="0025191E" w:rsidRPr="00097227" w:rsidRDefault="0025191E" w:rsidP="00FF104A">
      <w:pPr>
        <w:ind w:left="567" w:hanging="567"/>
        <w:rPr>
          <w:rFonts w:ascii="Arial" w:hAnsi="Arial" w:cs="Arial"/>
          <w:b/>
        </w:rPr>
      </w:pPr>
      <w:r w:rsidRPr="00097227">
        <w:rPr>
          <w:rFonts w:ascii="Arial" w:hAnsi="Arial" w:cs="Arial"/>
          <w:b/>
        </w:rPr>
        <w:t>6.1</w:t>
      </w:r>
      <w:r w:rsidRPr="00097227">
        <w:rPr>
          <w:rFonts w:ascii="Arial" w:hAnsi="Arial" w:cs="Arial"/>
          <w:b/>
        </w:rPr>
        <w:tab/>
        <w:t>Has ethical approval been sought from any other organisation(s) in which the study will take place?</w:t>
      </w:r>
    </w:p>
    <w:p w:rsidR="0025191E" w:rsidRPr="00097227" w:rsidRDefault="0025191E" w:rsidP="00FF104A">
      <w:pPr>
        <w:rPr>
          <w:rFonts w:ascii="Arial" w:hAnsi="Arial" w:cs="Arial"/>
        </w:rPr>
      </w:pPr>
    </w:p>
    <w:tbl>
      <w:tblPr>
        <w:tblW w:w="10029" w:type="dxa"/>
        <w:tblInd w:w="852" w:type="dxa"/>
        <w:tblLayout w:type="fixed"/>
        <w:tblLook w:val="0000" w:firstRow="0" w:lastRow="0" w:firstColumn="0" w:lastColumn="0" w:noHBand="0" w:noVBand="0"/>
      </w:tblPr>
      <w:tblGrid>
        <w:gridCol w:w="670"/>
        <w:gridCol w:w="366"/>
        <w:gridCol w:w="8993"/>
      </w:tblGrid>
      <w:tr w:rsidR="0025191E" w:rsidRPr="00097227" w:rsidTr="0025191E">
        <w:tc>
          <w:tcPr>
            <w:tcW w:w="670" w:type="dxa"/>
            <w:tcBorders>
              <w:right w:val="single" w:sz="4" w:space="0" w:color="auto"/>
            </w:tcBorders>
          </w:tcPr>
          <w:p w:rsidR="0025191E" w:rsidRPr="00097227" w:rsidRDefault="0025191E" w:rsidP="00FF104A">
            <w:pPr>
              <w:rPr>
                <w:rFonts w:ascii="Arial" w:hAnsi="Arial" w:cs="Arial"/>
              </w:rPr>
            </w:pPr>
            <w:r w:rsidRPr="00097227">
              <w:rPr>
                <w:rFonts w:ascii="Arial" w:hAnsi="Arial" w:cs="Arial"/>
              </w:rPr>
              <w:t>YES</w:t>
            </w:r>
          </w:p>
        </w:tc>
        <w:tc>
          <w:tcPr>
            <w:tcW w:w="36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993" w:type="dxa"/>
            <w:tcBorders>
              <w:left w:val="single" w:sz="4" w:space="0" w:color="auto"/>
            </w:tcBorders>
          </w:tcPr>
          <w:p w:rsidR="0025191E" w:rsidRPr="00097227" w:rsidRDefault="0025191E" w:rsidP="00FF104A">
            <w:pPr>
              <w:rPr>
                <w:rFonts w:ascii="Arial" w:hAnsi="Arial" w:cs="Arial"/>
              </w:rPr>
            </w:pPr>
            <w:r w:rsidRPr="00097227">
              <w:rPr>
                <w:rFonts w:ascii="Arial" w:hAnsi="Arial" w:cs="Arial"/>
              </w:rPr>
              <w:t>(If you answer YES go to question 6.2)</w:t>
            </w:r>
          </w:p>
        </w:tc>
      </w:tr>
      <w:tr w:rsidR="0025191E" w:rsidRPr="00097227" w:rsidTr="0025191E">
        <w:tc>
          <w:tcPr>
            <w:tcW w:w="670" w:type="dxa"/>
            <w:tcBorders>
              <w:right w:val="single" w:sz="4" w:space="0" w:color="auto"/>
            </w:tcBorders>
          </w:tcPr>
          <w:p w:rsidR="0025191E" w:rsidRPr="00097227" w:rsidRDefault="0025191E" w:rsidP="00FF104A">
            <w:pPr>
              <w:rPr>
                <w:rFonts w:ascii="Arial" w:hAnsi="Arial" w:cs="Arial"/>
              </w:rPr>
            </w:pPr>
            <w:r w:rsidRPr="00097227">
              <w:rPr>
                <w:rFonts w:ascii="Arial" w:hAnsi="Arial" w:cs="Arial"/>
              </w:rPr>
              <w:t>NO</w:t>
            </w:r>
          </w:p>
        </w:tc>
        <w:tc>
          <w:tcPr>
            <w:tcW w:w="36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993" w:type="dxa"/>
            <w:tcBorders>
              <w:left w:val="single" w:sz="4" w:space="0" w:color="auto"/>
            </w:tcBorders>
          </w:tcPr>
          <w:p w:rsidR="0025191E" w:rsidRPr="00097227" w:rsidRDefault="0025191E" w:rsidP="00FF104A">
            <w:pPr>
              <w:rPr>
                <w:rFonts w:ascii="Arial" w:hAnsi="Arial" w:cs="Arial"/>
              </w:rPr>
            </w:pPr>
            <w:r w:rsidRPr="00097227">
              <w:rPr>
                <w:rFonts w:ascii="Arial" w:hAnsi="Arial" w:cs="Arial"/>
              </w:rPr>
              <w:t>(If you answer  NO go to question 6.3)</w:t>
            </w:r>
          </w:p>
        </w:tc>
      </w:tr>
      <w:tr w:rsidR="0025191E" w:rsidRPr="00097227" w:rsidTr="0025191E">
        <w:tc>
          <w:tcPr>
            <w:tcW w:w="670" w:type="dxa"/>
            <w:tcBorders>
              <w:right w:val="single" w:sz="4" w:space="0" w:color="auto"/>
            </w:tcBorders>
          </w:tcPr>
          <w:p w:rsidR="0025191E" w:rsidRPr="00097227" w:rsidRDefault="0025191E" w:rsidP="00FF104A">
            <w:pPr>
              <w:rPr>
                <w:rFonts w:ascii="Arial" w:hAnsi="Arial" w:cs="Arial"/>
              </w:rPr>
            </w:pPr>
            <w:r w:rsidRPr="00097227">
              <w:rPr>
                <w:rFonts w:ascii="Arial" w:hAnsi="Arial" w:cs="Arial"/>
              </w:rPr>
              <w:t>N/A</w:t>
            </w:r>
          </w:p>
        </w:tc>
        <w:tc>
          <w:tcPr>
            <w:tcW w:w="36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p>
        </w:tc>
        <w:tc>
          <w:tcPr>
            <w:tcW w:w="8993" w:type="dxa"/>
            <w:tcBorders>
              <w:left w:val="single" w:sz="4" w:space="0" w:color="auto"/>
            </w:tcBorders>
          </w:tcPr>
          <w:p w:rsidR="0025191E" w:rsidRPr="00097227" w:rsidRDefault="0025191E" w:rsidP="00FF104A">
            <w:pPr>
              <w:rPr>
                <w:rFonts w:ascii="Arial" w:hAnsi="Arial" w:cs="Arial"/>
              </w:rPr>
            </w:pPr>
            <w:r w:rsidRPr="00097227">
              <w:rPr>
                <w:rFonts w:ascii="Arial" w:hAnsi="Arial" w:cs="Arial"/>
              </w:rPr>
              <w:t>(If N/A please explain why below)</w:t>
            </w:r>
          </w:p>
        </w:tc>
      </w:tr>
    </w:tbl>
    <w:p w:rsidR="0025191E" w:rsidRPr="00097227" w:rsidRDefault="0025191E" w:rsidP="00FF104A">
      <w:pPr>
        <w:rPr>
          <w:rFonts w:ascii="Arial" w:hAnsi="Arial" w:cs="Arial"/>
        </w:rPr>
      </w:pPr>
    </w:p>
    <w:p w:rsidR="0025191E" w:rsidRPr="00097227" w:rsidRDefault="0025191E" w:rsidP="009C4AB1">
      <w:pPr>
        <w:numPr>
          <w:ilvl w:val="1"/>
          <w:numId w:val="18"/>
        </w:numPr>
        <w:spacing w:after="0" w:line="240" w:lineRule="auto"/>
        <w:rPr>
          <w:rFonts w:ascii="Arial" w:hAnsi="Arial" w:cs="Arial"/>
          <w:b/>
          <w:bCs/>
        </w:rPr>
      </w:pPr>
      <w:r w:rsidRPr="00097227">
        <w:rPr>
          <w:rFonts w:ascii="Arial" w:hAnsi="Arial" w:cs="Arial"/>
          <w:b/>
          <w:bCs/>
        </w:rPr>
        <w:t xml:space="preserve">If you have answered YES to question 6.1, where has approval been sought from and has ethical </w:t>
      </w:r>
      <w:r w:rsidR="00FB0806" w:rsidRPr="00097227">
        <w:rPr>
          <w:rFonts w:ascii="Arial" w:hAnsi="Arial" w:cs="Arial"/>
          <w:b/>
          <w:bCs/>
        </w:rPr>
        <w:t xml:space="preserve"> </w:t>
      </w:r>
      <w:r w:rsidRPr="00097227">
        <w:rPr>
          <w:rFonts w:ascii="Arial" w:hAnsi="Arial" w:cs="Arial"/>
          <w:b/>
          <w:bCs/>
        </w:rPr>
        <w:t xml:space="preserve"> approval been given?</w:t>
      </w:r>
    </w:p>
    <w:tbl>
      <w:tblPr>
        <w:tblW w:w="0" w:type="auto"/>
        <w:tblInd w:w="85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9"/>
        <w:gridCol w:w="1191"/>
        <w:gridCol w:w="906"/>
        <w:gridCol w:w="6465"/>
      </w:tblGrid>
      <w:tr w:rsidR="0025191E" w:rsidRPr="00097227" w:rsidTr="0025191E">
        <w:trPr>
          <w:cantSplit/>
        </w:trPr>
        <w:tc>
          <w:tcPr>
            <w:tcW w:w="9321" w:type="dxa"/>
            <w:gridSpan w:val="4"/>
          </w:tcPr>
          <w:p w:rsidR="0025191E" w:rsidRPr="00097227" w:rsidRDefault="0025191E" w:rsidP="00FF104A">
            <w:pPr>
              <w:rPr>
                <w:rFonts w:ascii="Arial" w:hAnsi="Arial" w:cs="Arial"/>
              </w:rPr>
            </w:pPr>
          </w:p>
          <w:p w:rsidR="0025191E" w:rsidRPr="00182DFA" w:rsidRDefault="00182DFA" w:rsidP="00182DFA">
            <w:pPr>
              <w:rPr>
                <w:rFonts w:ascii="Arial" w:hAnsi="Arial" w:cs="Arial"/>
                <w:color w:val="FF0000"/>
              </w:rPr>
            </w:pPr>
            <w:r w:rsidRPr="00182DFA">
              <w:rPr>
                <w:rFonts w:ascii="Arial" w:hAnsi="Arial" w:cs="Arial"/>
              </w:rPr>
              <w:t xml:space="preserve"> </w:t>
            </w:r>
          </w:p>
        </w:tc>
      </w:tr>
      <w:tr w:rsidR="0025191E" w:rsidRPr="00097227" w:rsidTr="0025191E">
        <w:tblPrEx>
          <w:tblBorders>
            <w:top w:val="none" w:sz="0" w:space="0" w:color="auto"/>
            <w:left w:val="none" w:sz="0" w:space="0" w:color="auto"/>
            <w:bottom w:val="none" w:sz="0" w:space="0" w:color="auto"/>
            <w:right w:val="none" w:sz="0" w:space="0" w:color="auto"/>
          </w:tblBorders>
        </w:tblPrEx>
        <w:tc>
          <w:tcPr>
            <w:tcW w:w="7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bCs/>
              </w:rPr>
            </w:pPr>
            <w:r w:rsidRPr="00097227">
              <w:rPr>
                <w:rFonts w:ascii="Arial" w:hAnsi="Arial" w:cs="Arial"/>
                <w:b/>
                <w:bCs/>
              </w:rPr>
              <w:t>YES</w:t>
            </w:r>
          </w:p>
        </w:tc>
        <w:tc>
          <w:tcPr>
            <w:tcW w:w="1191"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b/>
                <w:bCs/>
              </w:rPr>
            </w:pPr>
            <w:r w:rsidRPr="00097227">
              <w:rPr>
                <w:rFonts w:ascii="Arial" w:hAnsi="Arial" w:cs="Arial"/>
                <w:b/>
                <w:bCs/>
              </w:rPr>
              <w:t>Awaiting</w:t>
            </w:r>
            <w:r w:rsidRPr="00097227">
              <w:rPr>
                <w:rFonts w:ascii="Arial" w:hAnsi="Arial" w:cs="Arial"/>
                <w:b/>
                <w:bCs/>
              </w:rPr>
              <w:br/>
              <w:t>Reply</w:t>
            </w:r>
          </w:p>
        </w:tc>
        <w:tc>
          <w:tcPr>
            <w:tcW w:w="906" w:type="dxa"/>
            <w:tcBorders>
              <w:top w:val="single" w:sz="6" w:space="0" w:color="000000"/>
              <w:left w:val="single" w:sz="6" w:space="0" w:color="000000"/>
              <w:bottom w:val="single" w:sz="6" w:space="0" w:color="000000"/>
              <w:right w:val="single" w:sz="4" w:space="0" w:color="auto"/>
            </w:tcBorders>
          </w:tcPr>
          <w:p w:rsidR="0025191E" w:rsidRPr="00097227" w:rsidRDefault="0025191E" w:rsidP="00FF104A">
            <w:pPr>
              <w:jc w:val="center"/>
              <w:rPr>
                <w:rFonts w:ascii="Arial" w:hAnsi="Arial" w:cs="Arial"/>
                <w:b/>
                <w:bCs/>
              </w:rPr>
            </w:pPr>
            <w:r w:rsidRPr="00097227">
              <w:rPr>
                <w:rFonts w:ascii="Arial" w:hAnsi="Arial" w:cs="Arial"/>
                <w:b/>
                <w:bCs/>
              </w:rPr>
              <w:t>NO</w:t>
            </w:r>
          </w:p>
        </w:tc>
        <w:tc>
          <w:tcPr>
            <w:tcW w:w="6465"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pStyle w:val="Heading7"/>
              <w:rPr>
                <w:rFonts w:ascii="Arial" w:hAnsi="Arial" w:cs="Arial"/>
                <w:i w:val="0"/>
                <w:iCs w:val="0"/>
              </w:rPr>
            </w:pPr>
            <w:r w:rsidRPr="00097227">
              <w:rPr>
                <w:rFonts w:ascii="Arial" w:hAnsi="Arial" w:cs="Arial"/>
                <w:i w:val="0"/>
                <w:iCs w:val="0"/>
              </w:rPr>
              <w:t>If No, please explain Why</w:t>
            </w:r>
          </w:p>
        </w:tc>
      </w:tr>
      <w:tr w:rsidR="0025191E" w:rsidRPr="00097227" w:rsidTr="0025191E">
        <w:tblPrEx>
          <w:tblBorders>
            <w:top w:val="none" w:sz="0" w:space="0" w:color="auto"/>
            <w:left w:val="none" w:sz="0" w:space="0" w:color="auto"/>
            <w:bottom w:val="none" w:sz="0" w:space="0" w:color="auto"/>
            <w:right w:val="none" w:sz="0" w:space="0" w:color="auto"/>
          </w:tblBorders>
        </w:tblPrEx>
        <w:tc>
          <w:tcPr>
            <w:tcW w:w="759"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1191"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906"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6465"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p w:rsidR="0025191E" w:rsidRPr="00097227" w:rsidRDefault="0025191E" w:rsidP="009C4AB1">
      <w:pPr>
        <w:numPr>
          <w:ilvl w:val="1"/>
          <w:numId w:val="18"/>
        </w:numPr>
        <w:spacing w:after="0" w:line="240" w:lineRule="auto"/>
        <w:rPr>
          <w:rFonts w:ascii="Arial" w:hAnsi="Arial" w:cs="Arial"/>
          <w:b/>
        </w:rPr>
      </w:pPr>
      <w:r w:rsidRPr="00097227">
        <w:rPr>
          <w:rFonts w:ascii="Arial" w:hAnsi="Arial" w:cs="Arial"/>
          <w:b/>
        </w:rPr>
        <w:t>If you have answered NO to question 6.1, is it your intention to seek ethical approval from the</w:t>
      </w:r>
      <w:r w:rsidR="00FB0806" w:rsidRPr="00097227">
        <w:rPr>
          <w:rFonts w:ascii="Arial" w:hAnsi="Arial" w:cs="Arial"/>
          <w:b/>
        </w:rPr>
        <w:t xml:space="preserve"> </w:t>
      </w:r>
      <w:r w:rsidRPr="00097227">
        <w:rPr>
          <w:rFonts w:ascii="Arial" w:hAnsi="Arial" w:cs="Arial"/>
          <w:b/>
        </w:rPr>
        <w:t xml:space="preserve">  organisation(s) in which the study will take place?</w:t>
      </w:r>
    </w:p>
    <w:p w:rsidR="0025191E" w:rsidRPr="00097227" w:rsidRDefault="0025191E" w:rsidP="00FF104A">
      <w:pPr>
        <w:rPr>
          <w:rFonts w:ascii="Arial" w:hAnsi="Arial" w:cs="Arial"/>
        </w:rPr>
      </w:pPr>
    </w:p>
    <w:tbl>
      <w:tblPr>
        <w:tblW w:w="0" w:type="auto"/>
        <w:tblInd w:w="852" w:type="dxa"/>
        <w:tblLayout w:type="fixed"/>
        <w:tblLook w:val="0000" w:firstRow="0" w:lastRow="0" w:firstColumn="0" w:lastColumn="0" w:noHBand="0" w:noVBand="0"/>
      </w:tblPr>
      <w:tblGrid>
        <w:gridCol w:w="670"/>
        <w:gridCol w:w="563"/>
        <w:gridCol w:w="8166"/>
      </w:tblGrid>
      <w:tr w:rsidR="0025191E" w:rsidRPr="00097227" w:rsidTr="0025191E">
        <w:trPr>
          <w:cantSplit/>
        </w:trPr>
        <w:tc>
          <w:tcPr>
            <w:tcW w:w="67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jc w:val="center"/>
              <w:rPr>
                <w:rFonts w:ascii="Arial" w:hAnsi="Arial" w:cs="Arial"/>
              </w:rPr>
            </w:pPr>
            <w:r w:rsidRPr="00097227">
              <w:rPr>
                <w:rFonts w:ascii="Arial" w:hAnsi="Arial" w:cs="Arial"/>
              </w:rPr>
              <w:t>YES</w:t>
            </w:r>
          </w:p>
        </w:tc>
        <w:tc>
          <w:tcPr>
            <w:tcW w:w="563" w:type="dxa"/>
            <w:tcBorders>
              <w:top w:val="single" w:sz="4" w:space="0" w:color="auto"/>
              <w:left w:val="single" w:sz="6" w:space="0" w:color="000000"/>
              <w:bottom w:val="single" w:sz="4" w:space="0" w:color="auto"/>
              <w:right w:val="single" w:sz="4" w:space="0" w:color="auto"/>
            </w:tcBorders>
          </w:tcPr>
          <w:p w:rsidR="0025191E" w:rsidRPr="00097227" w:rsidRDefault="0025191E" w:rsidP="00FF104A">
            <w:pPr>
              <w:jc w:val="center"/>
              <w:rPr>
                <w:rFonts w:ascii="Arial" w:hAnsi="Arial" w:cs="Arial"/>
              </w:rPr>
            </w:pPr>
            <w:r w:rsidRPr="00097227">
              <w:rPr>
                <w:rFonts w:ascii="Arial" w:hAnsi="Arial" w:cs="Arial"/>
              </w:rPr>
              <w:t>NO</w:t>
            </w:r>
          </w:p>
        </w:tc>
        <w:tc>
          <w:tcPr>
            <w:tcW w:w="8166" w:type="dxa"/>
            <w:tcBorders>
              <w:top w:val="single" w:sz="4" w:space="0" w:color="auto"/>
              <w:left w:val="single" w:sz="4" w:space="0" w:color="auto"/>
              <w:bottom w:val="single" w:sz="4" w:space="0" w:color="auto"/>
              <w:right w:val="single" w:sz="4" w:space="0" w:color="auto"/>
            </w:tcBorders>
          </w:tcPr>
          <w:p w:rsidR="0025191E" w:rsidRPr="00097227" w:rsidRDefault="0025191E" w:rsidP="00FF104A">
            <w:pPr>
              <w:rPr>
                <w:rFonts w:ascii="Arial" w:hAnsi="Arial" w:cs="Arial"/>
              </w:rPr>
            </w:pPr>
            <w:r w:rsidRPr="00097227">
              <w:rPr>
                <w:rFonts w:ascii="Arial" w:hAnsi="Arial" w:cs="Arial"/>
                <w:b/>
                <w:caps/>
              </w:rPr>
              <w:t>If No, please explain Why</w:t>
            </w:r>
          </w:p>
        </w:tc>
      </w:tr>
      <w:tr w:rsidR="0025191E" w:rsidRPr="00097227" w:rsidTr="0025191E">
        <w:trPr>
          <w:cantSplit/>
        </w:trPr>
        <w:tc>
          <w:tcPr>
            <w:tcW w:w="670" w:type="dxa"/>
            <w:tcBorders>
              <w:top w:val="single" w:sz="6" w:space="0" w:color="000000"/>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c>
          <w:tcPr>
            <w:tcW w:w="563" w:type="dxa"/>
            <w:tcBorders>
              <w:top w:val="single" w:sz="4" w:space="0" w:color="auto"/>
              <w:left w:val="single" w:sz="6" w:space="0" w:color="000000"/>
              <w:bottom w:val="single" w:sz="4" w:space="0" w:color="auto"/>
              <w:right w:val="single" w:sz="6" w:space="0" w:color="000000"/>
            </w:tcBorders>
          </w:tcPr>
          <w:p w:rsidR="0025191E" w:rsidRPr="00097227" w:rsidRDefault="0025191E" w:rsidP="00FF104A">
            <w:pPr>
              <w:rPr>
                <w:rFonts w:ascii="Arial" w:hAnsi="Arial" w:cs="Arial"/>
              </w:rPr>
            </w:pPr>
          </w:p>
        </w:tc>
        <w:tc>
          <w:tcPr>
            <w:tcW w:w="8166" w:type="dxa"/>
            <w:tcBorders>
              <w:top w:val="single" w:sz="4" w:space="0" w:color="auto"/>
              <w:left w:val="single" w:sz="6" w:space="0" w:color="000000"/>
              <w:bottom w:val="single" w:sz="6" w:space="0" w:color="000000"/>
              <w:right w:val="single" w:sz="6" w:space="0" w:color="000000"/>
            </w:tcBorders>
          </w:tcPr>
          <w:p w:rsidR="0025191E" w:rsidRPr="00097227" w:rsidRDefault="0025191E" w:rsidP="00FF104A">
            <w:pPr>
              <w:rPr>
                <w:rFonts w:ascii="Arial" w:hAnsi="Arial" w:cs="Arial"/>
              </w:rPr>
            </w:pPr>
          </w:p>
        </w:tc>
      </w:tr>
    </w:tbl>
    <w:p w:rsidR="0025191E" w:rsidRPr="00097227" w:rsidRDefault="0025191E" w:rsidP="00FF104A">
      <w:pPr>
        <w:rPr>
          <w:rFonts w:ascii="Arial" w:hAnsi="Arial" w:cs="Arial"/>
        </w:rPr>
      </w:pPr>
    </w:p>
    <w:bookmarkEnd w:id="0"/>
    <w:p w:rsidR="0025191E" w:rsidRPr="00097227" w:rsidRDefault="0025191E" w:rsidP="00FF104A">
      <w:pPr>
        <w:pStyle w:val="Heading3"/>
        <w:rPr>
          <w:rFonts w:ascii="Arial" w:hAnsi="Arial" w:cs="Arial"/>
          <w:sz w:val="24"/>
        </w:rPr>
      </w:pPr>
    </w:p>
    <w:p w:rsidR="0025191E" w:rsidRPr="00097227" w:rsidRDefault="0025191E" w:rsidP="00E234EE">
      <w:pPr>
        <w:jc w:val="center"/>
        <w:rPr>
          <w:rFonts w:ascii="Arial" w:hAnsi="Arial" w:cs="Arial"/>
          <w:b/>
          <w:sz w:val="28"/>
          <w:u w:val="single"/>
        </w:rPr>
      </w:pPr>
      <w:r w:rsidRPr="00097227">
        <w:rPr>
          <w:rFonts w:ascii="Arial" w:hAnsi="Arial" w:cs="Arial"/>
          <w:b/>
          <w:sz w:val="28"/>
          <w:u w:val="single"/>
        </w:rPr>
        <w:t>SECTION 7 - DECLARATION OF APPROVAL AND SIGNATURES</w:t>
      </w:r>
    </w:p>
    <w:p w:rsidR="0025191E" w:rsidRPr="00097227" w:rsidRDefault="0025191E" w:rsidP="00FF104A">
      <w:pPr>
        <w:rPr>
          <w:rFonts w:ascii="Arial" w:hAnsi="Arial" w:cs="Arial"/>
          <w:b/>
          <w:sz w:val="16"/>
          <w:szCs w:val="16"/>
        </w:rPr>
      </w:pPr>
    </w:p>
    <w:p w:rsidR="0025191E" w:rsidRPr="00097227" w:rsidRDefault="0025191E" w:rsidP="00FF104A">
      <w:pPr>
        <w:pStyle w:val="Heading4"/>
        <w:rPr>
          <w:rFonts w:ascii="Arial" w:hAnsi="Arial" w:cs="Arial"/>
          <w:bCs w:val="0"/>
        </w:rPr>
      </w:pPr>
      <w:r w:rsidRPr="00097227">
        <w:rPr>
          <w:rFonts w:ascii="Arial" w:hAnsi="Arial" w:cs="Arial"/>
          <w:bCs w:val="0"/>
        </w:rPr>
        <w:t>LEAD INVESTIGATOR</w:t>
      </w:r>
    </w:p>
    <w:p w:rsidR="0025191E" w:rsidRPr="00097227" w:rsidRDefault="0025191E" w:rsidP="00FF104A">
      <w:pPr>
        <w:rPr>
          <w:rFonts w:ascii="Arial" w:hAnsi="Arial" w:cs="Arial"/>
          <w:b/>
        </w:rPr>
      </w:pPr>
      <w:r w:rsidRPr="00097227">
        <w:rPr>
          <w:rFonts w:ascii="Arial" w:hAnsi="Arial" w:cs="Arial"/>
          <w:b/>
        </w:rPr>
        <w:t>The lead investigator must provide all data below and sign:</w:t>
      </w:r>
    </w:p>
    <w:p w:rsidR="0025191E" w:rsidRPr="00097227" w:rsidRDefault="0025191E" w:rsidP="00FF104A">
      <w:pPr>
        <w:rPr>
          <w:rFonts w:ascii="Arial" w:hAnsi="Arial" w:cs="Arial"/>
          <w:b/>
          <w:sz w:val="16"/>
          <w:szCs w:val="16"/>
          <w:u w:val="single"/>
        </w:rPr>
      </w:pPr>
    </w:p>
    <w:p w:rsidR="0025191E" w:rsidRPr="00097227" w:rsidRDefault="0025191E" w:rsidP="009C4AB1">
      <w:pPr>
        <w:numPr>
          <w:ilvl w:val="1"/>
          <w:numId w:val="20"/>
        </w:numPr>
        <w:spacing w:after="0" w:line="240" w:lineRule="auto"/>
        <w:rPr>
          <w:rFonts w:ascii="Arial" w:hAnsi="Arial" w:cs="Arial"/>
          <w:bCs/>
          <w:color w:val="0000FF"/>
        </w:rPr>
      </w:pPr>
      <w:r w:rsidRPr="00097227">
        <w:rPr>
          <w:rFonts w:ascii="Arial" w:hAnsi="Arial" w:cs="Arial"/>
          <w:b/>
        </w:rPr>
        <w:t xml:space="preserve"> If applicable please state briefly what preparatory work you will need to undertake to become competent in your chosen method of data collection (e.g. training in the use of a standardised  schedule/test, clinical procedures, or practice in conducting an interview)</w:t>
      </w:r>
    </w:p>
    <w:tbl>
      <w:tblPr>
        <w:tblW w:w="931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11"/>
      </w:tblGrid>
      <w:tr w:rsidR="0025191E" w:rsidRPr="00097227" w:rsidTr="00FB0806">
        <w:trPr>
          <w:trHeight w:val="906"/>
        </w:trPr>
        <w:tc>
          <w:tcPr>
            <w:tcW w:w="9311" w:type="dxa"/>
          </w:tcPr>
          <w:p w:rsidR="00E234EE" w:rsidRDefault="00E234EE" w:rsidP="00E234EE">
            <w:pPr>
              <w:spacing w:after="0"/>
              <w:rPr>
                <w:rFonts w:ascii="Arial" w:hAnsi="Arial" w:cs="Arial"/>
                <w:color w:val="FF0000"/>
                <w:sz w:val="20"/>
                <w:szCs w:val="20"/>
              </w:rPr>
            </w:pPr>
          </w:p>
          <w:p w:rsidR="0025191E" w:rsidRPr="00182DFA" w:rsidRDefault="00182DFA" w:rsidP="00E234EE">
            <w:pPr>
              <w:spacing w:after="0"/>
              <w:rPr>
                <w:rFonts w:ascii="Arial" w:hAnsi="Arial" w:cs="Arial"/>
                <w:color w:val="FF0000"/>
                <w:sz w:val="20"/>
                <w:szCs w:val="20"/>
              </w:rPr>
            </w:pPr>
            <w:r w:rsidRPr="00182DFA">
              <w:rPr>
                <w:rFonts w:ascii="Arial" w:hAnsi="Arial" w:cs="Arial"/>
                <w:color w:val="FF0000"/>
                <w:sz w:val="20"/>
                <w:szCs w:val="20"/>
              </w:rPr>
              <w:t xml:space="preserve">Needs only  a brief outline </w:t>
            </w:r>
          </w:p>
          <w:p w:rsidR="0025191E" w:rsidRPr="00097227" w:rsidRDefault="0025191E" w:rsidP="00FF104A">
            <w:pPr>
              <w:rPr>
                <w:rFonts w:ascii="Arial" w:hAnsi="Arial" w:cs="Arial"/>
              </w:rPr>
            </w:pPr>
          </w:p>
        </w:tc>
      </w:tr>
    </w:tbl>
    <w:p w:rsidR="0025191E" w:rsidRPr="00097227" w:rsidRDefault="0025191E" w:rsidP="00FF104A">
      <w:pPr>
        <w:rPr>
          <w:rFonts w:ascii="Arial" w:hAnsi="Arial" w:cs="Arial"/>
          <w:bCs/>
          <w:color w:val="0000FF"/>
          <w:sz w:val="16"/>
          <w:szCs w:val="16"/>
        </w:rPr>
      </w:pPr>
    </w:p>
    <w:p w:rsidR="0025191E" w:rsidRPr="00097227" w:rsidRDefault="0025191E" w:rsidP="00FF104A">
      <w:pPr>
        <w:pStyle w:val="Heading4"/>
        <w:rPr>
          <w:rFonts w:ascii="Arial" w:hAnsi="Arial" w:cs="Arial"/>
          <w:bCs w:val="0"/>
        </w:rPr>
      </w:pPr>
      <w:r w:rsidRPr="00097227">
        <w:rPr>
          <w:rFonts w:ascii="Arial" w:hAnsi="Arial" w:cs="Arial"/>
          <w:bCs w:val="0"/>
        </w:rPr>
        <w:t>LEAD INVESTIGATOR DECLARATION:</w:t>
      </w:r>
    </w:p>
    <w:p w:rsidR="0025191E" w:rsidRPr="00E55D22" w:rsidRDefault="0025191E" w:rsidP="00E55D22">
      <w:pPr>
        <w:rPr>
          <w:rFonts w:ascii="Arial" w:hAnsi="Arial" w:cs="Arial"/>
          <w:sz w:val="24"/>
          <w:szCs w:val="24"/>
        </w:rPr>
      </w:pPr>
      <w:r w:rsidRPr="00097227">
        <w:rPr>
          <w:rFonts w:ascii="Arial" w:hAnsi="Arial" w:cs="Arial"/>
          <w:b/>
        </w:rPr>
        <w:t xml:space="preserve">7.2  </w:t>
      </w:r>
      <w:r w:rsidRPr="00097227">
        <w:rPr>
          <w:rFonts w:ascii="Arial" w:hAnsi="Arial" w:cs="Arial"/>
        </w:rPr>
        <w:t>I</w:t>
      </w:r>
      <w:r w:rsidRPr="00E55D22">
        <w:rPr>
          <w:rFonts w:ascii="Arial" w:hAnsi="Arial" w:cs="Arial"/>
          <w:sz w:val="24"/>
          <w:szCs w:val="24"/>
        </w:rPr>
        <w:t xml:space="preserve"> confirm that the information provided in this protocol is correct, that I am not aware of any other ethical</w:t>
      </w:r>
      <w:r w:rsidR="00E55D22">
        <w:rPr>
          <w:rFonts w:ascii="Arial" w:hAnsi="Arial" w:cs="Arial"/>
          <w:sz w:val="24"/>
          <w:szCs w:val="24"/>
        </w:rPr>
        <w:t xml:space="preserve"> </w:t>
      </w:r>
      <w:r w:rsidR="00E55D22" w:rsidRPr="00E55D22">
        <w:rPr>
          <w:rFonts w:ascii="Arial" w:hAnsi="Arial" w:cs="Arial"/>
          <w:sz w:val="24"/>
          <w:szCs w:val="24"/>
        </w:rPr>
        <w:t>issue not addressed within this form and that I understand the obligations to and the rights of participants   (particularly concerning their safety and welfare, the obligation to provide information sufficient to give informed consent, the obligation to respect confidentiality and all the obligations as set out in the Declaration of Helsinki (appendix attached) governing the conduct of research involving human participants</w:t>
      </w:r>
      <w:r w:rsidRPr="00E55D22">
        <w:rPr>
          <w:rFonts w:ascii="Arial" w:hAnsi="Arial" w:cs="Arial"/>
          <w:sz w:val="24"/>
          <w:szCs w:val="24"/>
        </w:rPr>
        <w:t>) and/or other relevant guidelines (please refer to your Head of Department/School)</w:t>
      </w:r>
    </w:p>
    <w:p w:rsidR="0025191E" w:rsidRDefault="0025191E" w:rsidP="00E234EE">
      <w:pPr>
        <w:spacing w:after="0" w:line="240" w:lineRule="auto"/>
        <w:jc w:val="both"/>
        <w:rPr>
          <w:rFonts w:ascii="Arial" w:hAnsi="Arial" w:cs="Arial"/>
          <w:sz w:val="24"/>
          <w:szCs w:val="24"/>
        </w:rPr>
      </w:pPr>
      <w:r w:rsidRPr="00097227">
        <w:rPr>
          <w:rFonts w:ascii="Arial" w:hAnsi="Arial" w:cs="Arial"/>
        </w:rPr>
        <w:t xml:space="preserve">I </w:t>
      </w:r>
      <w:r w:rsidRPr="00097227">
        <w:rPr>
          <w:rFonts w:ascii="Arial" w:hAnsi="Arial" w:cs="Arial"/>
          <w:sz w:val="24"/>
          <w:szCs w:val="24"/>
        </w:rPr>
        <w:t xml:space="preserve">undertake to provide an annual report </w:t>
      </w:r>
      <w:r w:rsidR="00E53EFE" w:rsidRPr="00097227">
        <w:rPr>
          <w:rFonts w:ascii="Arial" w:hAnsi="Arial" w:cs="Arial"/>
          <w:bCs/>
          <w:sz w:val="24"/>
          <w:szCs w:val="24"/>
        </w:rPr>
        <w:t xml:space="preserve">within twelve months of the date </w:t>
      </w:r>
      <w:r w:rsidR="00E55D22">
        <w:rPr>
          <w:rFonts w:ascii="Arial" w:hAnsi="Arial" w:cs="Arial"/>
          <w:bCs/>
          <w:sz w:val="24"/>
          <w:szCs w:val="24"/>
        </w:rPr>
        <w:t xml:space="preserve">of approval, yearly thereafter </w:t>
      </w:r>
      <w:r w:rsidR="00E53EFE" w:rsidRPr="00097227">
        <w:rPr>
          <w:rFonts w:ascii="Arial" w:hAnsi="Arial" w:cs="Arial"/>
          <w:bCs/>
          <w:sz w:val="24"/>
          <w:szCs w:val="24"/>
        </w:rPr>
        <w:t xml:space="preserve">and a final project report within 6 months of the completion of the study </w:t>
      </w:r>
      <w:r w:rsidRPr="00097227">
        <w:rPr>
          <w:rFonts w:ascii="Arial" w:hAnsi="Arial" w:cs="Arial"/>
          <w:sz w:val="24"/>
          <w:szCs w:val="24"/>
        </w:rPr>
        <w:t xml:space="preserve">to the </w:t>
      </w:r>
      <w:r w:rsidR="00E53EFE" w:rsidRPr="00097227">
        <w:rPr>
          <w:rFonts w:ascii="Arial" w:hAnsi="Arial" w:cs="Arial"/>
          <w:sz w:val="24"/>
          <w:szCs w:val="24"/>
        </w:rPr>
        <w:t xml:space="preserve">School of Nursing and Midwifery </w:t>
      </w:r>
      <w:r w:rsidRPr="00097227">
        <w:rPr>
          <w:rFonts w:ascii="Arial" w:hAnsi="Arial" w:cs="Arial"/>
          <w:sz w:val="24"/>
          <w:szCs w:val="24"/>
        </w:rPr>
        <w:t xml:space="preserve">Research Ethics </w:t>
      </w:r>
      <w:r w:rsidR="00E53EFE" w:rsidRPr="00097227">
        <w:rPr>
          <w:rFonts w:ascii="Arial" w:hAnsi="Arial" w:cs="Arial"/>
          <w:sz w:val="24"/>
          <w:szCs w:val="24"/>
        </w:rPr>
        <w:t xml:space="preserve">Committee </w:t>
      </w:r>
      <w:r w:rsidRPr="00097227">
        <w:rPr>
          <w:rFonts w:ascii="Arial" w:hAnsi="Arial" w:cs="Arial"/>
          <w:sz w:val="24"/>
          <w:szCs w:val="24"/>
        </w:rPr>
        <w:t>with details of the number of participants who have been recruited, the number who have completed the study and details of any adverse effects</w:t>
      </w:r>
      <w:r w:rsidR="001E6F69" w:rsidRPr="00097227">
        <w:rPr>
          <w:rFonts w:ascii="Arial" w:hAnsi="Arial" w:cs="Arial"/>
          <w:sz w:val="24"/>
          <w:szCs w:val="24"/>
        </w:rPr>
        <w:t xml:space="preserve"> or complaints</w:t>
      </w:r>
      <w:r w:rsidRPr="00097227">
        <w:rPr>
          <w:rFonts w:ascii="Arial" w:hAnsi="Arial" w:cs="Arial"/>
          <w:sz w:val="24"/>
          <w:szCs w:val="24"/>
        </w:rPr>
        <w:t>.</w:t>
      </w:r>
      <w:r w:rsidR="001E6F69" w:rsidRPr="00097227">
        <w:rPr>
          <w:rFonts w:ascii="Arial" w:hAnsi="Arial" w:cs="Arial"/>
          <w:sz w:val="24"/>
          <w:szCs w:val="24"/>
        </w:rPr>
        <w:t xml:space="preserve"> </w:t>
      </w:r>
      <w:r w:rsidR="00E55D22">
        <w:rPr>
          <w:rFonts w:ascii="Arial" w:hAnsi="Arial" w:cs="Arial"/>
          <w:sz w:val="24"/>
          <w:szCs w:val="24"/>
        </w:rPr>
        <w:t xml:space="preserve">The end of </w:t>
      </w:r>
      <w:r w:rsidR="00BC368A">
        <w:rPr>
          <w:rFonts w:ascii="Arial" w:hAnsi="Arial" w:cs="Arial"/>
          <w:sz w:val="24"/>
          <w:szCs w:val="24"/>
        </w:rPr>
        <w:t>project report this</w:t>
      </w:r>
      <w:r w:rsidR="001E6F69" w:rsidRPr="00097227">
        <w:rPr>
          <w:rFonts w:ascii="Arial" w:hAnsi="Arial" w:cs="Arial"/>
          <w:sz w:val="24"/>
          <w:szCs w:val="24"/>
        </w:rPr>
        <w:t xml:space="preserve"> must also include where the data is to be stored and who will be responsible for it destruction. </w:t>
      </w:r>
      <w:r w:rsidRPr="00097227">
        <w:rPr>
          <w:rFonts w:ascii="Arial" w:hAnsi="Arial" w:cs="Arial"/>
          <w:sz w:val="24"/>
          <w:szCs w:val="24"/>
        </w:rPr>
        <w:t xml:space="preserve"> Any serious adverse effects will be reported immediately to the </w:t>
      </w:r>
      <w:r w:rsidR="00E53EFE" w:rsidRPr="00097227">
        <w:rPr>
          <w:rFonts w:ascii="Arial" w:hAnsi="Arial" w:cs="Arial"/>
          <w:sz w:val="24"/>
          <w:szCs w:val="24"/>
        </w:rPr>
        <w:t>School of Nursing and Midw</w:t>
      </w:r>
      <w:r w:rsidR="001E6F69" w:rsidRPr="00097227">
        <w:rPr>
          <w:rFonts w:ascii="Arial" w:hAnsi="Arial" w:cs="Arial"/>
          <w:sz w:val="24"/>
          <w:szCs w:val="24"/>
        </w:rPr>
        <w:t xml:space="preserve">ifery Research Ethics committee. </w:t>
      </w:r>
    </w:p>
    <w:p w:rsidR="009377BD" w:rsidRPr="00097227" w:rsidRDefault="009377BD" w:rsidP="00E234EE">
      <w:pPr>
        <w:spacing w:after="0" w:line="240" w:lineRule="auto"/>
        <w:jc w:val="both"/>
        <w:rPr>
          <w:rFonts w:ascii="Arial" w:hAnsi="Arial" w:cs="Arial"/>
          <w:sz w:val="16"/>
          <w:szCs w:val="16"/>
        </w:rPr>
      </w:pPr>
    </w:p>
    <w:tbl>
      <w:tblPr>
        <w:tblW w:w="10206" w:type="dxa"/>
        <w:tblInd w:w="108" w:type="dxa"/>
        <w:tblLayout w:type="fixed"/>
        <w:tblLook w:val="0000" w:firstRow="0" w:lastRow="0" w:firstColumn="0" w:lastColumn="0" w:noHBand="0" w:noVBand="0"/>
      </w:tblPr>
      <w:tblGrid>
        <w:gridCol w:w="3261"/>
        <w:gridCol w:w="4710"/>
        <w:gridCol w:w="1320"/>
        <w:gridCol w:w="915"/>
      </w:tblGrid>
      <w:tr w:rsidR="0025191E" w:rsidRPr="00097227" w:rsidTr="00FB0806">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25191E" w:rsidRPr="00097227" w:rsidRDefault="0025191E" w:rsidP="009377BD">
            <w:pPr>
              <w:pStyle w:val="Heading2"/>
              <w:spacing w:before="0"/>
              <w:rPr>
                <w:rFonts w:ascii="Arial" w:hAnsi="Arial" w:cs="Arial"/>
                <w:sz w:val="24"/>
              </w:rPr>
            </w:pPr>
            <w:r w:rsidRPr="00097227">
              <w:rPr>
                <w:rFonts w:ascii="Arial" w:hAnsi="Arial" w:cs="Arial"/>
                <w:sz w:val="24"/>
              </w:rPr>
              <w:t>NAME:</w:t>
            </w:r>
          </w:p>
          <w:p w:rsidR="0025191E" w:rsidRPr="00097227" w:rsidRDefault="0025191E" w:rsidP="009377BD">
            <w:pPr>
              <w:pStyle w:val="Heading2"/>
              <w:spacing w:before="0"/>
              <w:rPr>
                <w:rFonts w:ascii="Arial" w:hAnsi="Arial" w:cs="Arial"/>
                <w:sz w:val="16"/>
              </w:rPr>
            </w:pPr>
            <w:r w:rsidRPr="00097227">
              <w:rPr>
                <w:rFonts w:ascii="Arial" w:hAnsi="Arial" w:cs="Arial"/>
                <w:sz w:val="16"/>
              </w:rPr>
              <w:t>(BLOCK CAPITALS)</w:t>
            </w:r>
          </w:p>
        </w:tc>
        <w:tc>
          <w:tcPr>
            <w:tcW w:w="6945" w:type="dxa"/>
            <w:gridSpan w:val="3"/>
            <w:tcBorders>
              <w:top w:val="single" w:sz="6" w:space="0" w:color="000000"/>
              <w:left w:val="single" w:sz="4" w:space="0" w:color="auto"/>
              <w:bottom w:val="single" w:sz="6" w:space="0" w:color="000000"/>
              <w:right w:val="single" w:sz="6" w:space="0" w:color="000000"/>
            </w:tcBorders>
            <w:vAlign w:val="center"/>
          </w:tcPr>
          <w:p w:rsidR="0025191E" w:rsidRPr="00097227" w:rsidRDefault="0025191E" w:rsidP="009377BD">
            <w:pPr>
              <w:pStyle w:val="Heading2"/>
              <w:spacing w:before="0"/>
              <w:rPr>
                <w:rFonts w:ascii="Arial" w:hAnsi="Arial" w:cs="Arial"/>
                <w:sz w:val="24"/>
              </w:rPr>
            </w:pPr>
          </w:p>
          <w:p w:rsidR="0025191E" w:rsidRPr="00097227" w:rsidRDefault="0025191E" w:rsidP="009377BD">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9377BD">
            <w:pPr>
              <w:pStyle w:val="Heading2"/>
              <w:spacing w:before="0"/>
              <w:rPr>
                <w:rFonts w:ascii="Arial" w:hAnsi="Arial" w:cs="Arial"/>
                <w:sz w:val="24"/>
              </w:rPr>
            </w:pPr>
            <w:r w:rsidRPr="00097227">
              <w:rPr>
                <w:rFonts w:ascii="Arial" w:hAnsi="Arial" w:cs="Arial"/>
                <w:sz w:val="24"/>
              </w:rPr>
              <w:t>STAFF / STUDENT I.D. No.</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9377BD">
            <w:pPr>
              <w:rPr>
                <w:rFonts w:ascii="Arial" w:hAnsi="Arial" w:cs="Arial"/>
              </w:rPr>
            </w:pPr>
          </w:p>
          <w:p w:rsidR="0025191E" w:rsidRPr="00097227" w:rsidRDefault="0025191E" w:rsidP="009377BD">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9377BD">
            <w:pPr>
              <w:pStyle w:val="Heading2"/>
              <w:spacing w:before="0"/>
              <w:rPr>
                <w:rFonts w:ascii="Arial" w:hAnsi="Arial" w:cs="Arial"/>
                <w:sz w:val="24"/>
              </w:rPr>
            </w:pPr>
            <w:r w:rsidRPr="00097227">
              <w:rPr>
                <w:rFonts w:ascii="Arial" w:hAnsi="Arial" w:cs="Arial"/>
                <w:sz w:val="24"/>
              </w:rPr>
              <w:t>SCHOOL / DEPARTMENT:</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9377BD">
            <w:pPr>
              <w:rPr>
                <w:rFonts w:ascii="Arial" w:hAnsi="Arial" w:cs="Arial"/>
              </w:rPr>
            </w:pPr>
          </w:p>
          <w:p w:rsidR="0025191E" w:rsidRPr="00097227" w:rsidRDefault="0025191E" w:rsidP="009377BD">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9377BD">
            <w:pPr>
              <w:pStyle w:val="Heading2"/>
              <w:spacing w:before="0"/>
              <w:rPr>
                <w:rFonts w:ascii="Arial" w:hAnsi="Arial" w:cs="Arial"/>
                <w:sz w:val="24"/>
              </w:rPr>
            </w:pPr>
            <w:r w:rsidRPr="00097227">
              <w:rPr>
                <w:rFonts w:ascii="Arial" w:hAnsi="Arial" w:cs="Arial"/>
                <w:sz w:val="24"/>
              </w:rPr>
              <w:t>COURSE OF STUDY:</w:t>
            </w:r>
          </w:p>
          <w:p w:rsidR="0025191E" w:rsidRPr="00097227" w:rsidRDefault="0025191E" w:rsidP="009377BD">
            <w:pPr>
              <w:rPr>
                <w:rFonts w:ascii="Arial" w:hAnsi="Arial" w:cs="Arial"/>
                <w:b/>
                <w:sz w:val="16"/>
              </w:rPr>
            </w:pPr>
            <w:r w:rsidRPr="00097227">
              <w:rPr>
                <w:rFonts w:ascii="Arial" w:hAnsi="Arial" w:cs="Arial"/>
                <w:b/>
                <w:sz w:val="16"/>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9377BD">
            <w:pPr>
              <w:rPr>
                <w:rFonts w:ascii="Arial" w:hAnsi="Arial" w:cs="Arial"/>
              </w:rPr>
            </w:pPr>
          </w:p>
          <w:p w:rsidR="0025191E" w:rsidRPr="00097227" w:rsidRDefault="0025191E" w:rsidP="009377BD">
            <w:pPr>
              <w:rPr>
                <w:rFonts w:ascii="Arial" w:hAnsi="Arial" w:cs="Arial"/>
              </w:rPr>
            </w:pPr>
          </w:p>
        </w:tc>
        <w:tc>
          <w:tcPr>
            <w:tcW w:w="1320"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9377BD">
            <w:pPr>
              <w:rPr>
                <w:rFonts w:ascii="Arial" w:hAnsi="Arial" w:cs="Arial"/>
                <w:b/>
              </w:rPr>
            </w:pPr>
            <w:r w:rsidRPr="00097227">
              <w:rPr>
                <w:rFonts w:ascii="Arial" w:hAnsi="Arial" w:cs="Arial"/>
                <w:b/>
              </w:rPr>
              <w:t>YEAR</w:t>
            </w:r>
          </w:p>
          <w:p w:rsidR="0025191E" w:rsidRPr="00097227" w:rsidRDefault="0025191E" w:rsidP="009377BD">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9377BD">
            <w:pPr>
              <w:rPr>
                <w:rFonts w:ascii="Arial" w:hAnsi="Arial" w:cs="Arial"/>
              </w:rPr>
            </w:pPr>
          </w:p>
          <w:p w:rsidR="0025191E" w:rsidRPr="00097227" w:rsidRDefault="0025191E" w:rsidP="009377BD">
            <w:pPr>
              <w:rPr>
                <w:rFonts w:ascii="Arial" w:hAnsi="Arial" w:cs="Arial"/>
              </w:rPr>
            </w:pPr>
          </w:p>
        </w:tc>
      </w:tr>
      <w:tr w:rsidR="0025191E" w:rsidRPr="00097227" w:rsidTr="00FB0806">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25191E" w:rsidRPr="00097227" w:rsidRDefault="0025191E" w:rsidP="009377BD">
            <w:pPr>
              <w:pStyle w:val="Heading2"/>
              <w:spacing w:before="0"/>
              <w:rPr>
                <w:rFonts w:ascii="Arial" w:hAnsi="Arial" w:cs="Arial"/>
                <w:sz w:val="24"/>
              </w:rPr>
            </w:pPr>
            <w:r w:rsidRPr="00097227">
              <w:rPr>
                <w:rFonts w:ascii="Arial" w:hAnsi="Arial" w:cs="Arial"/>
                <w:sz w:val="24"/>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25191E" w:rsidRPr="00097227" w:rsidRDefault="0025191E" w:rsidP="009377BD">
            <w:pPr>
              <w:rPr>
                <w:rFonts w:ascii="Arial" w:hAnsi="Arial" w:cs="Arial"/>
              </w:rPr>
            </w:pPr>
          </w:p>
          <w:p w:rsidR="0025191E" w:rsidRPr="00097227" w:rsidRDefault="0025191E" w:rsidP="009377BD">
            <w:pPr>
              <w:rPr>
                <w:rFonts w:ascii="Arial" w:hAnsi="Arial" w:cs="Arial"/>
              </w:rPr>
            </w:pPr>
          </w:p>
        </w:tc>
        <w:tc>
          <w:tcPr>
            <w:tcW w:w="1320" w:type="dxa"/>
            <w:tcBorders>
              <w:top w:val="single" w:sz="6" w:space="0" w:color="000000"/>
              <w:left w:val="single" w:sz="4" w:space="0" w:color="auto"/>
              <w:bottom w:val="single" w:sz="4" w:space="0" w:color="auto"/>
              <w:right w:val="single" w:sz="4" w:space="0" w:color="auto"/>
            </w:tcBorders>
            <w:vAlign w:val="center"/>
          </w:tcPr>
          <w:p w:rsidR="0025191E" w:rsidRPr="00097227" w:rsidRDefault="0025191E" w:rsidP="009377BD">
            <w:pPr>
              <w:rPr>
                <w:rFonts w:ascii="Arial" w:hAnsi="Arial" w:cs="Arial"/>
              </w:rPr>
            </w:pPr>
            <w:r w:rsidRPr="00097227">
              <w:rPr>
                <w:rFonts w:ascii="Arial" w:hAnsi="Arial" w:cs="Arial"/>
                <w:b/>
              </w:rPr>
              <w:t>DATE:</w:t>
            </w:r>
          </w:p>
          <w:p w:rsidR="0025191E" w:rsidRPr="00097227" w:rsidRDefault="0025191E" w:rsidP="009377BD">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25191E" w:rsidRPr="00097227" w:rsidRDefault="0025191E" w:rsidP="009377BD">
            <w:pPr>
              <w:rPr>
                <w:rFonts w:ascii="Arial" w:hAnsi="Arial" w:cs="Arial"/>
              </w:rPr>
            </w:pPr>
          </w:p>
          <w:p w:rsidR="0025191E" w:rsidRPr="00097227" w:rsidRDefault="0025191E" w:rsidP="009377BD">
            <w:pPr>
              <w:rPr>
                <w:rFonts w:ascii="Arial" w:hAnsi="Arial" w:cs="Arial"/>
              </w:rPr>
            </w:pPr>
          </w:p>
        </w:tc>
      </w:tr>
    </w:tbl>
    <w:p w:rsidR="0025191E" w:rsidRPr="00097227" w:rsidRDefault="0025191E" w:rsidP="00FF104A">
      <w:pPr>
        <w:rPr>
          <w:rFonts w:ascii="Arial" w:hAnsi="Arial" w:cs="Arial"/>
        </w:rPr>
      </w:pPr>
    </w:p>
    <w:p w:rsidR="0025191E" w:rsidRDefault="0025191E" w:rsidP="00FF104A">
      <w:pPr>
        <w:rPr>
          <w:rFonts w:ascii="Arial" w:hAnsi="Arial" w:cs="Arial"/>
          <w:b/>
        </w:rPr>
      </w:pPr>
      <w:r w:rsidRPr="00097227">
        <w:rPr>
          <w:rFonts w:ascii="Arial" w:hAnsi="Arial" w:cs="Arial"/>
          <w:b/>
        </w:rPr>
        <w:lastRenderedPageBreak/>
        <w:t>PLEASE NOTE THAT IF THERE IS MORE THEN ONE APPLICANT, ALL APPLICANTS MUST SIGN THE APPLICATION FORM.</w:t>
      </w:r>
    </w:p>
    <w:tbl>
      <w:tblPr>
        <w:tblW w:w="10206" w:type="dxa"/>
        <w:tblInd w:w="108" w:type="dxa"/>
        <w:tblLayout w:type="fixed"/>
        <w:tblLook w:val="0000" w:firstRow="0" w:lastRow="0" w:firstColumn="0" w:lastColumn="0" w:noHBand="0" w:noVBand="0"/>
      </w:tblPr>
      <w:tblGrid>
        <w:gridCol w:w="3261"/>
        <w:gridCol w:w="4710"/>
        <w:gridCol w:w="1320"/>
        <w:gridCol w:w="915"/>
      </w:tblGrid>
      <w:tr w:rsidR="009377BD" w:rsidRPr="00097227" w:rsidTr="005622FB">
        <w:trPr>
          <w:trHeight w:val="209"/>
        </w:trPr>
        <w:tc>
          <w:tcPr>
            <w:tcW w:w="3261" w:type="dxa"/>
            <w:tcBorders>
              <w:top w:val="single" w:sz="6" w:space="0" w:color="000000"/>
              <w:left w:val="single" w:sz="6" w:space="0" w:color="000000"/>
              <w:bottom w:val="single" w:sz="4" w:space="0" w:color="auto"/>
              <w:right w:val="single" w:sz="4" w:space="0" w:color="auto"/>
            </w:tcBorders>
            <w:vAlign w:val="center"/>
          </w:tcPr>
          <w:p w:rsidR="009377BD" w:rsidRPr="00097227" w:rsidRDefault="009377BD" w:rsidP="005622FB">
            <w:pPr>
              <w:pStyle w:val="Heading2"/>
              <w:spacing w:before="0"/>
              <w:rPr>
                <w:rFonts w:ascii="Arial" w:hAnsi="Arial" w:cs="Arial"/>
                <w:sz w:val="24"/>
              </w:rPr>
            </w:pPr>
            <w:r w:rsidRPr="00097227">
              <w:rPr>
                <w:rFonts w:ascii="Arial" w:hAnsi="Arial" w:cs="Arial"/>
                <w:sz w:val="24"/>
              </w:rPr>
              <w:t>NAME:</w:t>
            </w:r>
          </w:p>
          <w:p w:rsidR="009377BD" w:rsidRPr="00097227" w:rsidRDefault="009377BD" w:rsidP="005622FB">
            <w:pPr>
              <w:pStyle w:val="Heading2"/>
              <w:spacing w:before="0"/>
              <w:rPr>
                <w:rFonts w:ascii="Arial" w:hAnsi="Arial" w:cs="Arial"/>
                <w:sz w:val="16"/>
              </w:rPr>
            </w:pPr>
            <w:r w:rsidRPr="00097227">
              <w:rPr>
                <w:rFonts w:ascii="Arial" w:hAnsi="Arial" w:cs="Arial"/>
                <w:sz w:val="16"/>
              </w:rPr>
              <w:t>(BLOCK CAPITALS)</w:t>
            </w:r>
          </w:p>
        </w:tc>
        <w:tc>
          <w:tcPr>
            <w:tcW w:w="6945" w:type="dxa"/>
            <w:gridSpan w:val="3"/>
            <w:tcBorders>
              <w:top w:val="single" w:sz="6" w:space="0" w:color="000000"/>
              <w:left w:val="single" w:sz="4" w:space="0" w:color="auto"/>
              <w:bottom w:val="single" w:sz="6" w:space="0" w:color="000000"/>
              <w:right w:val="single" w:sz="6" w:space="0" w:color="000000"/>
            </w:tcBorders>
            <w:vAlign w:val="center"/>
          </w:tcPr>
          <w:p w:rsidR="009377BD" w:rsidRPr="00097227" w:rsidRDefault="009377BD" w:rsidP="005622FB">
            <w:pPr>
              <w:pStyle w:val="Heading2"/>
              <w:spacing w:before="0"/>
              <w:rPr>
                <w:rFonts w:ascii="Arial" w:hAnsi="Arial" w:cs="Arial"/>
                <w:sz w:val="24"/>
              </w:rPr>
            </w:pPr>
          </w:p>
          <w:p w:rsidR="009377BD" w:rsidRPr="00097227" w:rsidRDefault="009377BD" w:rsidP="005622FB">
            <w:pPr>
              <w:rPr>
                <w:rFonts w:ascii="Arial" w:hAnsi="Arial" w:cs="Arial"/>
              </w:rPr>
            </w:pPr>
          </w:p>
        </w:tc>
      </w:tr>
      <w:tr w:rsidR="009377BD" w:rsidRPr="00097227" w:rsidTr="005622FB">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9377BD" w:rsidRPr="00097227" w:rsidRDefault="009377BD" w:rsidP="005622FB">
            <w:pPr>
              <w:pStyle w:val="Heading2"/>
              <w:spacing w:before="0"/>
              <w:rPr>
                <w:rFonts w:ascii="Arial" w:hAnsi="Arial" w:cs="Arial"/>
                <w:sz w:val="24"/>
              </w:rPr>
            </w:pPr>
            <w:r w:rsidRPr="00097227">
              <w:rPr>
                <w:rFonts w:ascii="Arial" w:hAnsi="Arial" w:cs="Arial"/>
                <w:sz w:val="24"/>
              </w:rPr>
              <w:t>STAFF / STUDENT I.D. No.</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9377BD" w:rsidRPr="00097227" w:rsidRDefault="009377BD" w:rsidP="005622FB">
            <w:pPr>
              <w:rPr>
                <w:rFonts w:ascii="Arial" w:hAnsi="Arial" w:cs="Arial"/>
              </w:rPr>
            </w:pPr>
          </w:p>
          <w:p w:rsidR="009377BD" w:rsidRPr="00097227" w:rsidRDefault="009377BD" w:rsidP="005622FB">
            <w:pPr>
              <w:rPr>
                <w:rFonts w:ascii="Arial" w:hAnsi="Arial" w:cs="Arial"/>
              </w:rPr>
            </w:pPr>
          </w:p>
        </w:tc>
      </w:tr>
      <w:tr w:rsidR="009377BD" w:rsidRPr="00097227" w:rsidTr="005622FB">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9377BD" w:rsidRPr="00097227" w:rsidRDefault="009377BD" w:rsidP="005622FB">
            <w:pPr>
              <w:pStyle w:val="Heading2"/>
              <w:spacing w:before="0"/>
              <w:rPr>
                <w:rFonts w:ascii="Arial" w:hAnsi="Arial" w:cs="Arial"/>
                <w:sz w:val="24"/>
              </w:rPr>
            </w:pPr>
            <w:r w:rsidRPr="00097227">
              <w:rPr>
                <w:rFonts w:ascii="Arial" w:hAnsi="Arial" w:cs="Arial"/>
                <w:sz w:val="24"/>
              </w:rPr>
              <w:t>SCHOOL / DEPARTMENT:</w:t>
            </w:r>
          </w:p>
        </w:tc>
        <w:tc>
          <w:tcPr>
            <w:tcW w:w="6945" w:type="dxa"/>
            <w:gridSpan w:val="3"/>
            <w:tcBorders>
              <w:top w:val="single" w:sz="6" w:space="0" w:color="000000"/>
              <w:left w:val="single" w:sz="4" w:space="0" w:color="auto"/>
              <w:bottom w:val="single" w:sz="4" w:space="0" w:color="auto"/>
              <w:right w:val="single" w:sz="6" w:space="0" w:color="000000"/>
            </w:tcBorders>
            <w:vAlign w:val="center"/>
          </w:tcPr>
          <w:p w:rsidR="009377BD" w:rsidRPr="00097227" w:rsidRDefault="009377BD" w:rsidP="005622FB">
            <w:pPr>
              <w:rPr>
                <w:rFonts w:ascii="Arial" w:hAnsi="Arial" w:cs="Arial"/>
              </w:rPr>
            </w:pPr>
          </w:p>
          <w:p w:rsidR="009377BD" w:rsidRPr="00097227" w:rsidRDefault="009377BD" w:rsidP="005622FB">
            <w:pPr>
              <w:rPr>
                <w:rFonts w:ascii="Arial" w:hAnsi="Arial" w:cs="Arial"/>
              </w:rPr>
            </w:pPr>
          </w:p>
        </w:tc>
      </w:tr>
      <w:tr w:rsidR="009377BD" w:rsidRPr="00097227" w:rsidTr="005622FB">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9377BD" w:rsidRPr="00097227" w:rsidRDefault="009377BD" w:rsidP="005622FB">
            <w:pPr>
              <w:pStyle w:val="Heading2"/>
              <w:spacing w:before="0"/>
              <w:rPr>
                <w:rFonts w:ascii="Arial" w:hAnsi="Arial" w:cs="Arial"/>
                <w:sz w:val="24"/>
              </w:rPr>
            </w:pPr>
            <w:r w:rsidRPr="00097227">
              <w:rPr>
                <w:rFonts w:ascii="Arial" w:hAnsi="Arial" w:cs="Arial"/>
                <w:sz w:val="24"/>
              </w:rPr>
              <w:t>COURSE OF STUDY:</w:t>
            </w:r>
          </w:p>
          <w:p w:rsidR="009377BD" w:rsidRPr="00097227" w:rsidRDefault="009377BD" w:rsidP="005622FB">
            <w:pPr>
              <w:rPr>
                <w:rFonts w:ascii="Arial" w:hAnsi="Arial" w:cs="Arial"/>
                <w:b/>
                <w:sz w:val="16"/>
              </w:rPr>
            </w:pPr>
            <w:r w:rsidRPr="00097227">
              <w:rPr>
                <w:rFonts w:ascii="Arial" w:hAnsi="Arial" w:cs="Arial"/>
                <w:b/>
                <w:sz w:val="16"/>
              </w:rPr>
              <w:t>(if appropriate)</w:t>
            </w:r>
          </w:p>
        </w:tc>
        <w:tc>
          <w:tcPr>
            <w:tcW w:w="4710" w:type="dxa"/>
            <w:tcBorders>
              <w:top w:val="single" w:sz="6" w:space="0" w:color="000000"/>
              <w:left w:val="single" w:sz="4" w:space="0" w:color="auto"/>
              <w:bottom w:val="single" w:sz="4" w:space="0" w:color="auto"/>
              <w:right w:val="single" w:sz="6" w:space="0" w:color="000000"/>
            </w:tcBorders>
            <w:vAlign w:val="center"/>
          </w:tcPr>
          <w:p w:rsidR="009377BD" w:rsidRPr="00097227" w:rsidRDefault="009377BD" w:rsidP="005622FB">
            <w:pPr>
              <w:rPr>
                <w:rFonts w:ascii="Arial" w:hAnsi="Arial" w:cs="Arial"/>
              </w:rPr>
            </w:pPr>
          </w:p>
          <w:p w:rsidR="009377BD" w:rsidRPr="00097227" w:rsidRDefault="009377BD" w:rsidP="005622FB">
            <w:pPr>
              <w:rPr>
                <w:rFonts w:ascii="Arial" w:hAnsi="Arial" w:cs="Arial"/>
              </w:rPr>
            </w:pPr>
          </w:p>
        </w:tc>
        <w:tc>
          <w:tcPr>
            <w:tcW w:w="1320" w:type="dxa"/>
            <w:tcBorders>
              <w:top w:val="single" w:sz="6" w:space="0" w:color="000000"/>
              <w:left w:val="single" w:sz="4" w:space="0" w:color="auto"/>
              <w:bottom w:val="single" w:sz="4" w:space="0" w:color="auto"/>
              <w:right w:val="single" w:sz="6" w:space="0" w:color="000000"/>
            </w:tcBorders>
            <w:vAlign w:val="center"/>
          </w:tcPr>
          <w:p w:rsidR="009377BD" w:rsidRPr="00097227" w:rsidRDefault="009377BD" w:rsidP="005622FB">
            <w:pPr>
              <w:rPr>
                <w:rFonts w:ascii="Arial" w:hAnsi="Arial" w:cs="Arial"/>
                <w:b/>
              </w:rPr>
            </w:pPr>
            <w:r w:rsidRPr="00097227">
              <w:rPr>
                <w:rFonts w:ascii="Arial" w:hAnsi="Arial" w:cs="Arial"/>
                <w:b/>
              </w:rPr>
              <w:t>YEAR</w:t>
            </w:r>
          </w:p>
          <w:p w:rsidR="009377BD" w:rsidRPr="00097227" w:rsidRDefault="009377BD" w:rsidP="005622FB">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9377BD" w:rsidRPr="00097227" w:rsidRDefault="009377BD" w:rsidP="005622FB">
            <w:pPr>
              <w:rPr>
                <w:rFonts w:ascii="Arial" w:hAnsi="Arial" w:cs="Arial"/>
              </w:rPr>
            </w:pPr>
          </w:p>
          <w:p w:rsidR="009377BD" w:rsidRPr="00097227" w:rsidRDefault="009377BD" w:rsidP="005622FB">
            <w:pPr>
              <w:rPr>
                <w:rFonts w:ascii="Arial" w:hAnsi="Arial" w:cs="Arial"/>
              </w:rPr>
            </w:pPr>
          </w:p>
        </w:tc>
      </w:tr>
      <w:tr w:rsidR="009377BD" w:rsidRPr="00097227" w:rsidTr="005622FB">
        <w:trPr>
          <w:trHeight w:val="65"/>
        </w:trPr>
        <w:tc>
          <w:tcPr>
            <w:tcW w:w="3261" w:type="dxa"/>
            <w:tcBorders>
              <w:top w:val="single" w:sz="4" w:space="0" w:color="auto"/>
              <w:left w:val="single" w:sz="6" w:space="0" w:color="000000"/>
              <w:bottom w:val="single" w:sz="4" w:space="0" w:color="auto"/>
              <w:right w:val="single" w:sz="4" w:space="0" w:color="auto"/>
            </w:tcBorders>
            <w:vAlign w:val="center"/>
          </w:tcPr>
          <w:p w:rsidR="009377BD" w:rsidRPr="00097227" w:rsidRDefault="009377BD" w:rsidP="005622FB">
            <w:pPr>
              <w:pStyle w:val="Heading2"/>
              <w:spacing w:before="0"/>
              <w:rPr>
                <w:rFonts w:ascii="Arial" w:hAnsi="Arial" w:cs="Arial"/>
                <w:sz w:val="24"/>
              </w:rPr>
            </w:pPr>
            <w:r w:rsidRPr="00097227">
              <w:rPr>
                <w:rFonts w:ascii="Arial" w:hAnsi="Arial" w:cs="Arial"/>
                <w:sz w:val="24"/>
              </w:rPr>
              <w:t>SIGNATURE:</w:t>
            </w:r>
          </w:p>
        </w:tc>
        <w:tc>
          <w:tcPr>
            <w:tcW w:w="4710" w:type="dxa"/>
            <w:tcBorders>
              <w:top w:val="single" w:sz="6" w:space="0" w:color="000000"/>
              <w:left w:val="single" w:sz="4" w:space="0" w:color="auto"/>
              <w:bottom w:val="single" w:sz="4" w:space="0" w:color="auto"/>
              <w:right w:val="single" w:sz="4" w:space="0" w:color="auto"/>
            </w:tcBorders>
            <w:vAlign w:val="center"/>
          </w:tcPr>
          <w:p w:rsidR="009377BD" w:rsidRPr="00097227" w:rsidRDefault="009377BD" w:rsidP="005622FB">
            <w:pPr>
              <w:rPr>
                <w:rFonts w:ascii="Arial" w:hAnsi="Arial" w:cs="Arial"/>
              </w:rPr>
            </w:pPr>
          </w:p>
          <w:p w:rsidR="009377BD" w:rsidRPr="00097227" w:rsidRDefault="009377BD" w:rsidP="005622FB">
            <w:pPr>
              <w:rPr>
                <w:rFonts w:ascii="Arial" w:hAnsi="Arial" w:cs="Arial"/>
              </w:rPr>
            </w:pPr>
          </w:p>
        </w:tc>
        <w:tc>
          <w:tcPr>
            <w:tcW w:w="1320" w:type="dxa"/>
            <w:tcBorders>
              <w:top w:val="single" w:sz="6" w:space="0" w:color="000000"/>
              <w:left w:val="single" w:sz="4" w:space="0" w:color="auto"/>
              <w:bottom w:val="single" w:sz="4" w:space="0" w:color="auto"/>
              <w:right w:val="single" w:sz="4" w:space="0" w:color="auto"/>
            </w:tcBorders>
            <w:vAlign w:val="center"/>
          </w:tcPr>
          <w:p w:rsidR="009377BD" w:rsidRPr="00097227" w:rsidRDefault="009377BD" w:rsidP="005622FB">
            <w:pPr>
              <w:rPr>
                <w:rFonts w:ascii="Arial" w:hAnsi="Arial" w:cs="Arial"/>
              </w:rPr>
            </w:pPr>
            <w:r w:rsidRPr="00097227">
              <w:rPr>
                <w:rFonts w:ascii="Arial" w:hAnsi="Arial" w:cs="Arial"/>
                <w:b/>
              </w:rPr>
              <w:t>DATE:</w:t>
            </w:r>
          </w:p>
          <w:p w:rsidR="009377BD" w:rsidRPr="00097227" w:rsidRDefault="009377BD" w:rsidP="005622FB">
            <w:pPr>
              <w:rPr>
                <w:rFonts w:ascii="Arial" w:hAnsi="Arial" w:cs="Arial"/>
              </w:rPr>
            </w:pPr>
          </w:p>
        </w:tc>
        <w:tc>
          <w:tcPr>
            <w:tcW w:w="915" w:type="dxa"/>
            <w:tcBorders>
              <w:top w:val="single" w:sz="6" w:space="0" w:color="000000"/>
              <w:left w:val="single" w:sz="4" w:space="0" w:color="auto"/>
              <w:bottom w:val="single" w:sz="4" w:space="0" w:color="auto"/>
              <w:right w:val="single" w:sz="6" w:space="0" w:color="000000"/>
            </w:tcBorders>
            <w:vAlign w:val="center"/>
          </w:tcPr>
          <w:p w:rsidR="009377BD" w:rsidRPr="00097227" w:rsidRDefault="009377BD" w:rsidP="005622FB">
            <w:pPr>
              <w:rPr>
                <w:rFonts w:ascii="Arial" w:hAnsi="Arial" w:cs="Arial"/>
              </w:rPr>
            </w:pPr>
          </w:p>
          <w:p w:rsidR="009377BD" w:rsidRPr="00097227" w:rsidRDefault="009377BD" w:rsidP="005622FB">
            <w:pPr>
              <w:rPr>
                <w:rFonts w:ascii="Arial" w:hAnsi="Arial" w:cs="Arial"/>
              </w:rPr>
            </w:pPr>
          </w:p>
        </w:tc>
      </w:tr>
    </w:tbl>
    <w:p w:rsidR="009377BD" w:rsidRDefault="009377BD" w:rsidP="00FF104A">
      <w:pPr>
        <w:rPr>
          <w:rFonts w:ascii="Arial" w:hAnsi="Arial" w:cs="Arial"/>
          <w:b/>
        </w:rPr>
      </w:pPr>
    </w:p>
    <w:p w:rsidR="009377BD" w:rsidRDefault="009377BD" w:rsidP="00FF104A">
      <w:pPr>
        <w:rPr>
          <w:rFonts w:ascii="Arial" w:hAnsi="Arial" w:cs="Arial"/>
        </w:rPr>
      </w:pPr>
    </w:p>
    <w:tbl>
      <w:tblPr>
        <w:tblpPr w:leftFromText="180" w:rightFromText="180" w:vertAnchor="page" w:horzAnchor="margin" w:tblpY="8558"/>
        <w:tblW w:w="9940" w:type="dxa"/>
        <w:tblLayout w:type="fixed"/>
        <w:tblLook w:val="0000" w:firstRow="0" w:lastRow="0" w:firstColumn="0" w:lastColumn="0" w:noHBand="0" w:noVBand="0"/>
      </w:tblPr>
      <w:tblGrid>
        <w:gridCol w:w="9940"/>
      </w:tblGrid>
      <w:tr w:rsidR="009377BD" w:rsidRPr="00097227" w:rsidTr="009377BD">
        <w:trPr>
          <w:trHeight w:val="6780"/>
        </w:trPr>
        <w:tc>
          <w:tcPr>
            <w:tcW w:w="9940" w:type="dxa"/>
            <w:tcBorders>
              <w:top w:val="single" w:sz="6" w:space="0" w:color="000000"/>
              <w:left w:val="single" w:sz="6" w:space="0" w:color="000000"/>
              <w:bottom w:val="single" w:sz="4" w:space="0" w:color="auto"/>
              <w:right w:val="single" w:sz="6" w:space="0" w:color="000000"/>
            </w:tcBorders>
            <w:vAlign w:val="center"/>
          </w:tcPr>
          <w:p w:rsidR="009377BD" w:rsidRPr="00097227" w:rsidRDefault="009377BD" w:rsidP="009377BD">
            <w:pPr>
              <w:pStyle w:val="Heading2"/>
              <w:spacing w:before="0"/>
              <w:rPr>
                <w:rFonts w:ascii="Arial" w:hAnsi="Arial" w:cs="Arial"/>
                <w:sz w:val="24"/>
                <w:u w:val="single"/>
              </w:rPr>
            </w:pPr>
            <w:r>
              <w:rPr>
                <w:rFonts w:ascii="Arial" w:hAnsi="Arial" w:cs="Arial"/>
                <w:sz w:val="24"/>
                <w:u w:val="single"/>
              </w:rPr>
              <w:t>7.</w:t>
            </w:r>
            <w:r w:rsidRPr="00097227">
              <w:rPr>
                <w:rFonts w:ascii="Arial" w:hAnsi="Arial" w:cs="Arial"/>
                <w:sz w:val="24"/>
                <w:u w:val="single"/>
              </w:rPr>
              <w:t>3 RESEARCH SUPERVISOR</w:t>
            </w:r>
          </w:p>
          <w:p w:rsidR="009A121B" w:rsidRDefault="009377BD" w:rsidP="009377BD">
            <w:pPr>
              <w:spacing w:after="0"/>
              <w:rPr>
                <w:rFonts w:ascii="Arial" w:hAnsi="Arial" w:cs="Arial"/>
              </w:rPr>
            </w:pPr>
            <w:r w:rsidRPr="00097227">
              <w:rPr>
                <w:rFonts w:ascii="Arial" w:hAnsi="Arial" w:cs="Arial"/>
              </w:rPr>
              <w:t>Student applicants are</w:t>
            </w:r>
            <w:r w:rsidR="009A121B">
              <w:rPr>
                <w:rFonts w:ascii="Arial" w:hAnsi="Arial" w:cs="Arial"/>
              </w:rPr>
              <w:t xml:space="preserve"> </w:t>
            </w:r>
            <w:r w:rsidR="009A121B">
              <w:rPr>
                <w:rFonts w:ascii="Arial" w:hAnsi="Arial" w:cs="Arial"/>
                <w:u w:val="single"/>
              </w:rPr>
              <w:t>r</w:t>
            </w:r>
            <w:r w:rsidRPr="00097227">
              <w:rPr>
                <w:rFonts w:ascii="Arial" w:hAnsi="Arial" w:cs="Arial"/>
                <w:u w:val="single"/>
              </w:rPr>
              <w:t>equired</w:t>
            </w:r>
            <w:r w:rsidRPr="00097227">
              <w:rPr>
                <w:rFonts w:ascii="Arial" w:hAnsi="Arial" w:cs="Arial"/>
              </w:rPr>
              <w:t xml:space="preserve"> to have their Research Supervisor complete this section.</w:t>
            </w:r>
          </w:p>
          <w:p w:rsidR="009377BD" w:rsidRPr="009A121B" w:rsidRDefault="00DD487E" w:rsidP="009377BD">
            <w:pPr>
              <w:spacing w:after="0"/>
              <w:rPr>
                <w:rFonts w:ascii="Arial" w:hAnsi="Arial" w:cs="Arial"/>
                <w:b/>
                <w:u w:val="single"/>
              </w:rPr>
            </w:pPr>
            <w:r w:rsidRPr="009A121B">
              <w:rPr>
                <w:rFonts w:ascii="Arial" w:hAnsi="Arial" w:cs="Arial"/>
                <w:b/>
                <w:u w:val="single"/>
              </w:rPr>
              <w:t>The Supervisor must sign the statement and accept responsibility as per College policy.</w:t>
            </w:r>
          </w:p>
          <w:p w:rsidR="00B000E1" w:rsidRPr="00B000E1" w:rsidRDefault="00B000E1" w:rsidP="009377BD">
            <w:pPr>
              <w:spacing w:after="0"/>
              <w:rPr>
                <w:rFonts w:ascii="Arial" w:hAnsi="Arial" w:cs="Arial"/>
                <w:u w:val="single"/>
              </w:rPr>
            </w:pPr>
          </w:p>
          <w:p w:rsidR="009377BD" w:rsidRPr="00097227" w:rsidRDefault="009377BD" w:rsidP="009377BD">
            <w:pPr>
              <w:spacing w:after="0"/>
              <w:rPr>
                <w:rFonts w:ascii="Arial" w:hAnsi="Arial" w:cs="Arial"/>
              </w:rPr>
            </w:pPr>
            <w:r w:rsidRPr="00097227">
              <w:rPr>
                <w:rFonts w:ascii="Arial" w:hAnsi="Arial" w:cs="Arial"/>
              </w:rPr>
              <w:t>Name of Supervisor:________________________________________</w:t>
            </w:r>
          </w:p>
          <w:p w:rsidR="009377BD" w:rsidRPr="00097227" w:rsidRDefault="009377BD" w:rsidP="009377BD">
            <w:pPr>
              <w:spacing w:after="0"/>
              <w:rPr>
                <w:rFonts w:ascii="Arial" w:hAnsi="Arial" w:cs="Arial"/>
              </w:rPr>
            </w:pPr>
            <w:r w:rsidRPr="00097227">
              <w:rPr>
                <w:rFonts w:ascii="Arial" w:hAnsi="Arial" w:cs="Arial"/>
              </w:rPr>
              <w:t>(BLOCK CAPITALS)</w:t>
            </w:r>
          </w:p>
          <w:p w:rsidR="009377BD" w:rsidRPr="00097227" w:rsidRDefault="009377BD" w:rsidP="009377BD">
            <w:pPr>
              <w:spacing w:after="0"/>
              <w:rPr>
                <w:rFonts w:ascii="Arial" w:hAnsi="Arial" w:cs="Arial"/>
              </w:rPr>
            </w:pPr>
            <w:r w:rsidRPr="00097227">
              <w:rPr>
                <w:rFonts w:ascii="Arial" w:hAnsi="Arial" w:cs="Arial"/>
              </w:rPr>
              <w:t>Position:                   ________________________________________</w:t>
            </w:r>
          </w:p>
          <w:p w:rsidR="009377BD" w:rsidRPr="00097227" w:rsidRDefault="009377BD" w:rsidP="009377BD">
            <w:pPr>
              <w:spacing w:after="0"/>
              <w:rPr>
                <w:rFonts w:ascii="Arial" w:hAnsi="Arial" w:cs="Arial"/>
              </w:rPr>
            </w:pPr>
            <w:r w:rsidRPr="00097227">
              <w:rPr>
                <w:rFonts w:ascii="Arial" w:hAnsi="Arial" w:cs="Arial"/>
              </w:rPr>
              <w:t>State the educational value of this research:</w:t>
            </w:r>
          </w:p>
          <w:p w:rsidR="009377BD" w:rsidRPr="00182DFA" w:rsidRDefault="009377BD" w:rsidP="009377BD">
            <w:pPr>
              <w:spacing w:after="0"/>
              <w:rPr>
                <w:rFonts w:ascii="Arial" w:hAnsi="Arial" w:cs="Arial"/>
                <w:color w:val="FF0000"/>
              </w:rPr>
            </w:pPr>
            <w:r>
              <w:rPr>
                <w:rFonts w:ascii="Arial" w:hAnsi="Arial" w:cs="Arial"/>
                <w:color w:val="FF0000"/>
              </w:rPr>
              <w:t xml:space="preserve"> If you are a student, make sure you get this section completed by your supervisor. It does not have to be long a short outline of the benefit is sufficient  </w:t>
            </w:r>
          </w:p>
          <w:p w:rsidR="009377BD" w:rsidRPr="00097227" w:rsidRDefault="009377BD" w:rsidP="009377BD">
            <w:pPr>
              <w:spacing w:after="0"/>
              <w:rPr>
                <w:rFonts w:ascii="Arial" w:hAnsi="Arial" w:cs="Arial"/>
              </w:rPr>
            </w:pPr>
            <w:r w:rsidRPr="00097227">
              <w:rPr>
                <w:rFonts w:ascii="Arial" w:hAnsi="Arial" w:cs="Arial"/>
              </w:rPr>
              <w:t>I confirm that I have reviewed this application and I am not aware of any other ethical issue not addressed within this form.</w:t>
            </w:r>
          </w:p>
          <w:p w:rsidR="009377BD" w:rsidRPr="00097227" w:rsidRDefault="009377BD" w:rsidP="009377BD">
            <w:pPr>
              <w:spacing w:after="0"/>
              <w:rPr>
                <w:rFonts w:ascii="Arial" w:hAnsi="Arial" w:cs="Arial"/>
              </w:rPr>
            </w:pPr>
            <w:r w:rsidRPr="00097227">
              <w:rPr>
                <w:rFonts w:ascii="Arial" w:hAnsi="Arial" w:cs="Arial"/>
              </w:rPr>
              <w:t xml:space="preserve">I undertake to insure that the student provides an annual report </w:t>
            </w:r>
            <w:r w:rsidRPr="00097227">
              <w:rPr>
                <w:rFonts w:ascii="Arial" w:hAnsi="Arial" w:cs="Arial"/>
                <w:bCs/>
              </w:rPr>
              <w:t xml:space="preserve">within twelve months of the date of approval, yearly thereafter and a final project report within 6 months of the completion of the study ,  </w:t>
            </w:r>
            <w:r w:rsidRPr="00097227">
              <w:rPr>
                <w:rFonts w:ascii="Arial" w:hAnsi="Arial" w:cs="Arial"/>
              </w:rPr>
              <w:t xml:space="preserve"> to the School of Nursing and Midwifery Research Ethics committee with details of the number of participants who have been recruited, the number who have completed the study and details of any adverse effects, complaints  and the date of completion of the project . </w:t>
            </w:r>
          </w:p>
          <w:p w:rsidR="009377BD" w:rsidRPr="00097227" w:rsidRDefault="009377BD" w:rsidP="009377BD">
            <w:pPr>
              <w:spacing w:after="0"/>
              <w:rPr>
                <w:rFonts w:ascii="Arial" w:hAnsi="Arial" w:cs="Arial"/>
              </w:rPr>
            </w:pPr>
            <w:r w:rsidRPr="00097227">
              <w:rPr>
                <w:rFonts w:ascii="Arial" w:hAnsi="Arial" w:cs="Arial"/>
              </w:rPr>
              <w:t>Any serious adverse effects must also l be reported immediately to the School of Nursing and Midwifery Research Ethics committee.</w:t>
            </w:r>
          </w:p>
          <w:p w:rsidR="009377BD" w:rsidRPr="00097227" w:rsidRDefault="009377BD" w:rsidP="009377BD">
            <w:pPr>
              <w:spacing w:after="0"/>
              <w:rPr>
                <w:rFonts w:ascii="Arial" w:hAnsi="Arial" w:cs="Arial"/>
              </w:rPr>
            </w:pPr>
            <w:r w:rsidRPr="00097227">
              <w:rPr>
                <w:rFonts w:ascii="Arial" w:hAnsi="Arial" w:cs="Arial"/>
              </w:rPr>
              <w:t xml:space="preserve"> The final report must also include details of where the data will be stored and who will be responsible for its destruction. </w:t>
            </w:r>
          </w:p>
          <w:p w:rsidR="009377BD" w:rsidRPr="00097227" w:rsidRDefault="009377BD" w:rsidP="009377BD">
            <w:pPr>
              <w:spacing w:after="0"/>
              <w:rPr>
                <w:rFonts w:ascii="Arial" w:hAnsi="Arial" w:cs="Arial"/>
              </w:rPr>
            </w:pPr>
            <w:r w:rsidRPr="00097227">
              <w:rPr>
                <w:rFonts w:ascii="Arial" w:hAnsi="Arial" w:cs="Arial"/>
              </w:rPr>
              <w:t>I accept responsibility for the ethical conduct of this project:</w:t>
            </w:r>
          </w:p>
          <w:p w:rsidR="009377BD" w:rsidRPr="00097227" w:rsidRDefault="009377BD" w:rsidP="009377BD">
            <w:pPr>
              <w:spacing w:after="0"/>
              <w:rPr>
                <w:rFonts w:ascii="Arial" w:hAnsi="Arial" w:cs="Arial"/>
              </w:rPr>
            </w:pPr>
            <w:r w:rsidRPr="00097227">
              <w:rPr>
                <w:rFonts w:ascii="Arial" w:hAnsi="Arial" w:cs="Arial"/>
              </w:rPr>
              <w:t>Signature of the Supervisor:__________________________________</w:t>
            </w:r>
          </w:p>
          <w:p w:rsidR="009377BD" w:rsidRPr="00097227" w:rsidRDefault="009377BD" w:rsidP="009377BD">
            <w:pPr>
              <w:spacing w:after="0"/>
              <w:rPr>
                <w:rFonts w:ascii="Arial" w:hAnsi="Arial" w:cs="Arial"/>
              </w:rPr>
            </w:pPr>
            <w:r w:rsidRPr="00097227">
              <w:rPr>
                <w:rFonts w:ascii="Arial" w:hAnsi="Arial" w:cs="Arial"/>
              </w:rPr>
              <w:t>Date:                                    __________________________________</w:t>
            </w:r>
          </w:p>
        </w:tc>
      </w:tr>
    </w:tbl>
    <w:p w:rsidR="009377BD" w:rsidRPr="00097227" w:rsidRDefault="009377BD" w:rsidP="00FF104A">
      <w:pPr>
        <w:rPr>
          <w:rFonts w:ascii="Arial" w:hAnsi="Arial" w:cs="Arial"/>
        </w:rPr>
      </w:pPr>
      <w:bookmarkStart w:id="5" w:name="_GoBack"/>
      <w:bookmarkEnd w:id="5"/>
    </w:p>
    <w:sectPr w:rsidR="009377BD" w:rsidRPr="00097227" w:rsidSect="00F675EC">
      <w:pgSz w:w="11906" w:h="16838"/>
      <w:pgMar w:top="720" w:right="1416"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302" w:rsidRDefault="00D27302">
      <w:pPr>
        <w:spacing w:after="0" w:line="240" w:lineRule="auto"/>
      </w:pPr>
      <w:r>
        <w:separator/>
      </w:r>
    </w:p>
  </w:endnote>
  <w:endnote w:type="continuationSeparator" w:id="0">
    <w:p w:rsidR="00D27302" w:rsidRDefault="00D27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005" w:rsidRDefault="00DF4005" w:rsidP="00251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F4005" w:rsidRDefault="00DF40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005" w:rsidRDefault="00B000E1">
    <w:pPr>
      <w:pStyle w:val="Footer"/>
      <w:ind w:right="360"/>
    </w:pPr>
    <w:r>
      <w:ptab w:relativeTo="margin" w:alignment="center" w:leader="none"/>
    </w:r>
    <w:r>
      <w:ptab w:relativeTo="margin" w:alignment="right" w:leader="none"/>
    </w:r>
    <w:r>
      <w:t>Updated July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302" w:rsidRDefault="00D27302">
      <w:pPr>
        <w:spacing w:after="0" w:line="240" w:lineRule="auto"/>
      </w:pPr>
      <w:r>
        <w:separator/>
      </w:r>
    </w:p>
  </w:footnote>
  <w:footnote w:type="continuationSeparator" w:id="0">
    <w:p w:rsidR="00D27302" w:rsidRDefault="00D273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4005" w:rsidRDefault="00DF40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60A81"/>
    <w:multiLevelType w:val="hybridMultilevel"/>
    <w:tmpl w:val="36B05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963C0E"/>
    <w:multiLevelType w:val="multilevel"/>
    <w:tmpl w:val="6B82E984"/>
    <w:lvl w:ilvl="0">
      <w:start w:val="2"/>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BB2444"/>
    <w:multiLevelType w:val="hybridMultilevel"/>
    <w:tmpl w:val="5DE464D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15:restartNumberingAfterBreak="0">
    <w:nsid w:val="01FB3285"/>
    <w:multiLevelType w:val="hybridMultilevel"/>
    <w:tmpl w:val="7172AA7E"/>
    <w:lvl w:ilvl="0" w:tplc="46EC5B46">
      <w:start w:val="1"/>
      <w:numFmt w:val="decimal"/>
      <w:lvlText w:val="%1."/>
      <w:lvlJc w:val="left"/>
      <w:pPr>
        <w:tabs>
          <w:tab w:val="num" w:pos="720"/>
        </w:tabs>
        <w:ind w:left="720" w:hanging="360"/>
      </w:pPr>
    </w:lvl>
    <w:lvl w:ilvl="1" w:tplc="1B6204D8" w:tentative="1">
      <w:start w:val="1"/>
      <w:numFmt w:val="decimal"/>
      <w:lvlText w:val="%2."/>
      <w:lvlJc w:val="left"/>
      <w:pPr>
        <w:tabs>
          <w:tab w:val="num" w:pos="1440"/>
        </w:tabs>
        <w:ind w:left="1440" w:hanging="360"/>
      </w:pPr>
    </w:lvl>
    <w:lvl w:ilvl="2" w:tplc="471E989C" w:tentative="1">
      <w:start w:val="1"/>
      <w:numFmt w:val="decimal"/>
      <w:lvlText w:val="%3."/>
      <w:lvlJc w:val="left"/>
      <w:pPr>
        <w:tabs>
          <w:tab w:val="num" w:pos="2160"/>
        </w:tabs>
        <w:ind w:left="2160" w:hanging="360"/>
      </w:pPr>
    </w:lvl>
    <w:lvl w:ilvl="3" w:tplc="2DF45D36" w:tentative="1">
      <w:start w:val="1"/>
      <w:numFmt w:val="decimal"/>
      <w:lvlText w:val="%4."/>
      <w:lvlJc w:val="left"/>
      <w:pPr>
        <w:tabs>
          <w:tab w:val="num" w:pos="2880"/>
        </w:tabs>
        <w:ind w:left="2880" w:hanging="360"/>
      </w:pPr>
    </w:lvl>
    <w:lvl w:ilvl="4" w:tplc="7AC2F906" w:tentative="1">
      <w:start w:val="1"/>
      <w:numFmt w:val="decimal"/>
      <w:lvlText w:val="%5."/>
      <w:lvlJc w:val="left"/>
      <w:pPr>
        <w:tabs>
          <w:tab w:val="num" w:pos="3600"/>
        </w:tabs>
        <w:ind w:left="3600" w:hanging="360"/>
      </w:pPr>
    </w:lvl>
    <w:lvl w:ilvl="5" w:tplc="17021AFC" w:tentative="1">
      <w:start w:val="1"/>
      <w:numFmt w:val="decimal"/>
      <w:lvlText w:val="%6."/>
      <w:lvlJc w:val="left"/>
      <w:pPr>
        <w:tabs>
          <w:tab w:val="num" w:pos="4320"/>
        </w:tabs>
        <w:ind w:left="4320" w:hanging="360"/>
      </w:pPr>
    </w:lvl>
    <w:lvl w:ilvl="6" w:tplc="A53429BE" w:tentative="1">
      <w:start w:val="1"/>
      <w:numFmt w:val="decimal"/>
      <w:lvlText w:val="%7."/>
      <w:lvlJc w:val="left"/>
      <w:pPr>
        <w:tabs>
          <w:tab w:val="num" w:pos="5040"/>
        </w:tabs>
        <w:ind w:left="5040" w:hanging="360"/>
      </w:pPr>
    </w:lvl>
    <w:lvl w:ilvl="7" w:tplc="E6AE3B48" w:tentative="1">
      <w:start w:val="1"/>
      <w:numFmt w:val="decimal"/>
      <w:lvlText w:val="%8."/>
      <w:lvlJc w:val="left"/>
      <w:pPr>
        <w:tabs>
          <w:tab w:val="num" w:pos="5760"/>
        </w:tabs>
        <w:ind w:left="5760" w:hanging="360"/>
      </w:pPr>
    </w:lvl>
    <w:lvl w:ilvl="8" w:tplc="A0DA340A" w:tentative="1">
      <w:start w:val="1"/>
      <w:numFmt w:val="decimal"/>
      <w:lvlText w:val="%9."/>
      <w:lvlJc w:val="left"/>
      <w:pPr>
        <w:tabs>
          <w:tab w:val="num" w:pos="6480"/>
        </w:tabs>
        <w:ind w:left="6480" w:hanging="360"/>
      </w:pPr>
    </w:lvl>
  </w:abstractNum>
  <w:abstractNum w:abstractNumId="4" w15:restartNumberingAfterBreak="0">
    <w:nsid w:val="03544ABF"/>
    <w:multiLevelType w:val="hybridMultilevel"/>
    <w:tmpl w:val="E71CC01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630C12"/>
    <w:multiLevelType w:val="multilevel"/>
    <w:tmpl w:val="02E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9D5D3D"/>
    <w:multiLevelType w:val="hybridMultilevel"/>
    <w:tmpl w:val="7F9ABE98"/>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05B763C7"/>
    <w:multiLevelType w:val="hybridMultilevel"/>
    <w:tmpl w:val="40B84DC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61050BB"/>
    <w:multiLevelType w:val="hybridMultilevel"/>
    <w:tmpl w:val="A01C0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873D9F"/>
    <w:multiLevelType w:val="multilevel"/>
    <w:tmpl w:val="962E0102"/>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C6E7CC2"/>
    <w:multiLevelType w:val="multilevel"/>
    <w:tmpl w:val="FDAC66BE"/>
    <w:lvl w:ilvl="0">
      <w:start w:val="2"/>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2E46202"/>
    <w:multiLevelType w:val="multilevel"/>
    <w:tmpl w:val="26EC78FC"/>
    <w:lvl w:ilvl="0">
      <w:start w:val="2"/>
      <w:numFmt w:val="decimal"/>
      <w:lvlText w:val="%1"/>
      <w:lvlJc w:val="left"/>
      <w:pPr>
        <w:tabs>
          <w:tab w:val="num" w:pos="855"/>
        </w:tabs>
        <w:ind w:left="855" w:hanging="855"/>
      </w:pPr>
      <w:rPr>
        <w:rFonts w:hint="default"/>
      </w:rPr>
    </w:lvl>
    <w:lvl w:ilvl="1">
      <w:start w:val="3"/>
      <w:numFmt w:val="decimal"/>
      <w:lvlText w:val="%1.%2"/>
      <w:lvlJc w:val="left"/>
      <w:pPr>
        <w:tabs>
          <w:tab w:val="num" w:pos="855"/>
        </w:tabs>
        <w:ind w:left="855" w:hanging="855"/>
      </w:pPr>
      <w:rPr>
        <w:rFonts w:hint="default"/>
        <w:b/>
        <w:i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5713A30"/>
    <w:multiLevelType w:val="hybridMultilevel"/>
    <w:tmpl w:val="871A5D78"/>
    <w:lvl w:ilvl="0" w:tplc="0409000F">
      <w:start w:val="1"/>
      <w:numFmt w:val="decimal"/>
      <w:lvlText w:val="%1."/>
      <w:lvlJc w:val="left"/>
      <w:pPr>
        <w:tabs>
          <w:tab w:val="num" w:pos="720"/>
        </w:tabs>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161845A8"/>
    <w:multiLevelType w:val="multilevel"/>
    <w:tmpl w:val="113A5A36"/>
    <w:lvl w:ilvl="0">
      <w:start w:val="5"/>
      <w:numFmt w:val="decimal"/>
      <w:lvlText w:val="%1."/>
      <w:lvlJc w:val="left"/>
      <w:pPr>
        <w:ind w:left="1440" w:hanging="360"/>
      </w:pPr>
      <w:rPr>
        <w:rFonts w:hint="default"/>
      </w:rPr>
    </w:lvl>
    <w:lvl w:ilvl="1">
      <w:start w:val="3"/>
      <w:numFmt w:val="decimal"/>
      <w:lvlText w:val="%1.%2."/>
      <w:lvlJc w:val="left"/>
      <w:pPr>
        <w:ind w:left="1872" w:hanging="432"/>
      </w:pPr>
      <w:rPr>
        <w:rFonts w:hint="default"/>
      </w:rPr>
    </w:lvl>
    <w:lvl w:ilvl="2">
      <w:start w:val="1"/>
      <w:numFmt w:val="decimal"/>
      <w:lvlText w:val="%1.%2.%3."/>
      <w:lvlJc w:val="left"/>
      <w:pPr>
        <w:ind w:left="2304" w:hanging="504"/>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4" w15:restartNumberingAfterBreak="0">
    <w:nsid w:val="17AB2091"/>
    <w:multiLevelType w:val="multilevel"/>
    <w:tmpl w:val="2B7A478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7EF5BE8"/>
    <w:multiLevelType w:val="hybridMultilevel"/>
    <w:tmpl w:val="244856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AD21C54"/>
    <w:multiLevelType w:val="hybridMultilevel"/>
    <w:tmpl w:val="D6B2E1FC"/>
    <w:lvl w:ilvl="0" w:tplc="1D00FE8A">
      <w:start w:val="1"/>
      <w:numFmt w:val="decimal"/>
      <w:lvlText w:val="%1."/>
      <w:lvlJc w:val="left"/>
      <w:pPr>
        <w:tabs>
          <w:tab w:val="num" w:pos="720"/>
        </w:tabs>
        <w:ind w:left="720" w:hanging="360"/>
      </w:pPr>
    </w:lvl>
    <w:lvl w:ilvl="1" w:tplc="BDA05CCE" w:tentative="1">
      <w:start w:val="1"/>
      <w:numFmt w:val="decimal"/>
      <w:lvlText w:val="%2."/>
      <w:lvlJc w:val="left"/>
      <w:pPr>
        <w:tabs>
          <w:tab w:val="num" w:pos="1440"/>
        </w:tabs>
        <w:ind w:left="1440" w:hanging="360"/>
      </w:pPr>
    </w:lvl>
    <w:lvl w:ilvl="2" w:tplc="D938DBE6" w:tentative="1">
      <w:start w:val="1"/>
      <w:numFmt w:val="decimal"/>
      <w:lvlText w:val="%3."/>
      <w:lvlJc w:val="left"/>
      <w:pPr>
        <w:tabs>
          <w:tab w:val="num" w:pos="2160"/>
        </w:tabs>
        <w:ind w:left="2160" w:hanging="360"/>
      </w:pPr>
    </w:lvl>
    <w:lvl w:ilvl="3" w:tplc="8D489BA2" w:tentative="1">
      <w:start w:val="1"/>
      <w:numFmt w:val="decimal"/>
      <w:lvlText w:val="%4."/>
      <w:lvlJc w:val="left"/>
      <w:pPr>
        <w:tabs>
          <w:tab w:val="num" w:pos="2880"/>
        </w:tabs>
        <w:ind w:left="2880" w:hanging="360"/>
      </w:pPr>
    </w:lvl>
    <w:lvl w:ilvl="4" w:tplc="35B483BC" w:tentative="1">
      <w:start w:val="1"/>
      <w:numFmt w:val="decimal"/>
      <w:lvlText w:val="%5."/>
      <w:lvlJc w:val="left"/>
      <w:pPr>
        <w:tabs>
          <w:tab w:val="num" w:pos="3600"/>
        </w:tabs>
        <w:ind w:left="3600" w:hanging="360"/>
      </w:pPr>
    </w:lvl>
    <w:lvl w:ilvl="5" w:tplc="6B1EB4D8" w:tentative="1">
      <w:start w:val="1"/>
      <w:numFmt w:val="decimal"/>
      <w:lvlText w:val="%6."/>
      <w:lvlJc w:val="left"/>
      <w:pPr>
        <w:tabs>
          <w:tab w:val="num" w:pos="4320"/>
        </w:tabs>
        <w:ind w:left="4320" w:hanging="360"/>
      </w:pPr>
    </w:lvl>
    <w:lvl w:ilvl="6" w:tplc="64D26972" w:tentative="1">
      <w:start w:val="1"/>
      <w:numFmt w:val="decimal"/>
      <w:lvlText w:val="%7."/>
      <w:lvlJc w:val="left"/>
      <w:pPr>
        <w:tabs>
          <w:tab w:val="num" w:pos="5040"/>
        </w:tabs>
        <w:ind w:left="5040" w:hanging="360"/>
      </w:pPr>
    </w:lvl>
    <w:lvl w:ilvl="7" w:tplc="AC3AE2EC" w:tentative="1">
      <w:start w:val="1"/>
      <w:numFmt w:val="decimal"/>
      <w:lvlText w:val="%8."/>
      <w:lvlJc w:val="left"/>
      <w:pPr>
        <w:tabs>
          <w:tab w:val="num" w:pos="5760"/>
        </w:tabs>
        <w:ind w:left="5760" w:hanging="360"/>
      </w:pPr>
    </w:lvl>
    <w:lvl w:ilvl="8" w:tplc="27309EA0" w:tentative="1">
      <w:start w:val="1"/>
      <w:numFmt w:val="decimal"/>
      <w:lvlText w:val="%9."/>
      <w:lvlJc w:val="left"/>
      <w:pPr>
        <w:tabs>
          <w:tab w:val="num" w:pos="6480"/>
        </w:tabs>
        <w:ind w:left="6480" w:hanging="360"/>
      </w:pPr>
    </w:lvl>
  </w:abstractNum>
  <w:abstractNum w:abstractNumId="17" w15:restartNumberingAfterBreak="0">
    <w:nsid w:val="1D8A7021"/>
    <w:multiLevelType w:val="hybridMultilevel"/>
    <w:tmpl w:val="D2606148"/>
    <w:lvl w:ilvl="0" w:tplc="396A09BE">
      <w:start w:val="1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1ECA5B1B"/>
    <w:multiLevelType w:val="hybridMultilevel"/>
    <w:tmpl w:val="E08A9DCC"/>
    <w:lvl w:ilvl="0" w:tplc="F6DCEA7A">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ED20B6A"/>
    <w:multiLevelType w:val="hybridMultilevel"/>
    <w:tmpl w:val="2A1603D6"/>
    <w:lvl w:ilvl="0" w:tplc="15C81BEA">
      <w:start w:val="3"/>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4632B7F"/>
    <w:multiLevelType w:val="hybridMultilevel"/>
    <w:tmpl w:val="5C849B74"/>
    <w:lvl w:ilvl="0" w:tplc="BF4A0C12">
      <w:start w:val="1"/>
      <w:numFmt w:val="decimal"/>
      <w:lvlText w:val="%1."/>
      <w:lvlJc w:val="left"/>
      <w:pPr>
        <w:ind w:left="1440" w:hanging="360"/>
      </w:pPr>
      <w:rPr>
        <w:rFonts w:hint="default"/>
      </w:r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1" w15:restartNumberingAfterBreak="0">
    <w:nsid w:val="25171293"/>
    <w:multiLevelType w:val="multilevel"/>
    <w:tmpl w:val="0786FB48"/>
    <w:lvl w:ilvl="0">
      <w:start w:val="4"/>
      <w:numFmt w:val="decimal"/>
      <w:lvlText w:val="%1"/>
      <w:lvlJc w:val="left"/>
      <w:pPr>
        <w:tabs>
          <w:tab w:val="num" w:pos="420"/>
        </w:tabs>
        <w:ind w:left="420" w:hanging="420"/>
      </w:pPr>
      <w:rPr>
        <w:rFonts w:hint="default"/>
      </w:rPr>
    </w:lvl>
    <w:lvl w:ilvl="1">
      <w:start w:val="7"/>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A651518"/>
    <w:multiLevelType w:val="multilevel"/>
    <w:tmpl w:val="02E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A8D0EFC"/>
    <w:multiLevelType w:val="hybridMultilevel"/>
    <w:tmpl w:val="17AA28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B09384A"/>
    <w:multiLevelType w:val="hybridMultilevel"/>
    <w:tmpl w:val="56AC640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2D915389"/>
    <w:multiLevelType w:val="hybridMultilevel"/>
    <w:tmpl w:val="D1D2062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906575C"/>
    <w:multiLevelType w:val="multilevel"/>
    <w:tmpl w:val="B024C6D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C252707"/>
    <w:multiLevelType w:val="hybridMultilevel"/>
    <w:tmpl w:val="D870C13E"/>
    <w:lvl w:ilvl="0" w:tplc="65ECAB4A">
      <w:start w:val="3"/>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3DE82325"/>
    <w:multiLevelType w:val="hybridMultilevel"/>
    <w:tmpl w:val="D0C6F97C"/>
    <w:lvl w:ilvl="0" w:tplc="D324BD6C">
      <w:start w:val="1"/>
      <w:numFmt w:val="lowerLetter"/>
      <w:lvlText w:val="%1."/>
      <w:lvlJc w:val="left"/>
      <w:pPr>
        <w:ind w:left="144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15:restartNumberingAfterBreak="0">
    <w:nsid w:val="3E313043"/>
    <w:multiLevelType w:val="multilevel"/>
    <w:tmpl w:val="02E6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3E9048B"/>
    <w:multiLevelType w:val="hybridMultilevel"/>
    <w:tmpl w:val="1A325CE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15:restartNumberingAfterBreak="0">
    <w:nsid w:val="452D0379"/>
    <w:multiLevelType w:val="multilevel"/>
    <w:tmpl w:val="E2BABFC0"/>
    <w:lvl w:ilvl="0">
      <w:start w:val="3"/>
      <w:numFmt w:val="decimal"/>
      <w:lvlText w:val="%1"/>
      <w:lvlJc w:val="left"/>
      <w:pPr>
        <w:tabs>
          <w:tab w:val="num" w:pos="420"/>
        </w:tabs>
        <w:ind w:left="420" w:hanging="420"/>
      </w:pPr>
      <w:rPr>
        <w:rFonts w:hint="default"/>
      </w:rPr>
    </w:lvl>
    <w:lvl w:ilvl="1">
      <w:start w:val="5"/>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317BDF"/>
    <w:multiLevelType w:val="hybridMultilevel"/>
    <w:tmpl w:val="E9B8BD2E"/>
    <w:lvl w:ilvl="0" w:tplc="83F4AA66">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15:restartNumberingAfterBreak="0">
    <w:nsid w:val="4C936D4C"/>
    <w:multiLevelType w:val="multilevel"/>
    <w:tmpl w:val="EF4254F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4D2431C4"/>
    <w:multiLevelType w:val="hybridMultilevel"/>
    <w:tmpl w:val="AEA819FA"/>
    <w:lvl w:ilvl="0" w:tplc="18090015">
      <w:start w:val="1"/>
      <w:numFmt w:val="upperLetter"/>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15:restartNumberingAfterBreak="0">
    <w:nsid w:val="4D4B6C45"/>
    <w:multiLevelType w:val="hybridMultilevel"/>
    <w:tmpl w:val="CC6C0504"/>
    <w:lvl w:ilvl="0" w:tplc="0082CE86">
      <w:start w:val="1"/>
      <w:numFmt w:val="lowerRoman"/>
      <w:lvlText w:val="%1."/>
      <w:lvlJc w:val="right"/>
      <w:pPr>
        <w:tabs>
          <w:tab w:val="num" w:pos="927"/>
        </w:tabs>
        <w:ind w:left="284" w:firstLine="28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4D75554C"/>
    <w:multiLevelType w:val="hybridMultilevel"/>
    <w:tmpl w:val="1F86ABC0"/>
    <w:lvl w:ilvl="0" w:tplc="B422180A">
      <w:start w:val="4"/>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546D1BF8"/>
    <w:multiLevelType w:val="hybridMultilevel"/>
    <w:tmpl w:val="5EE4B562"/>
    <w:lvl w:ilvl="0" w:tplc="E6E0B75E">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63A343B"/>
    <w:multiLevelType w:val="hybridMultilevel"/>
    <w:tmpl w:val="FA1EE9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154F38"/>
    <w:multiLevelType w:val="hybridMultilevel"/>
    <w:tmpl w:val="B8D41AF2"/>
    <w:lvl w:ilvl="0" w:tplc="22E62A5A">
      <w:start w:val="1"/>
      <w:numFmt w:val="lowerLetter"/>
      <w:lvlText w:val="%1."/>
      <w:lvlJc w:val="left"/>
      <w:pPr>
        <w:tabs>
          <w:tab w:val="num" w:pos="720"/>
        </w:tabs>
        <w:ind w:left="720" w:hanging="360"/>
      </w:pPr>
    </w:lvl>
    <w:lvl w:ilvl="1" w:tplc="2BAA90B4" w:tentative="1">
      <w:start w:val="1"/>
      <w:numFmt w:val="lowerLetter"/>
      <w:lvlText w:val="%2."/>
      <w:lvlJc w:val="left"/>
      <w:pPr>
        <w:tabs>
          <w:tab w:val="num" w:pos="1440"/>
        </w:tabs>
        <w:ind w:left="1440" w:hanging="360"/>
      </w:pPr>
    </w:lvl>
    <w:lvl w:ilvl="2" w:tplc="DCD0A9B8" w:tentative="1">
      <w:start w:val="1"/>
      <w:numFmt w:val="lowerLetter"/>
      <w:lvlText w:val="%3."/>
      <w:lvlJc w:val="left"/>
      <w:pPr>
        <w:tabs>
          <w:tab w:val="num" w:pos="2160"/>
        </w:tabs>
        <w:ind w:left="2160" w:hanging="360"/>
      </w:pPr>
    </w:lvl>
    <w:lvl w:ilvl="3" w:tplc="7CCE4C06" w:tentative="1">
      <w:start w:val="1"/>
      <w:numFmt w:val="lowerLetter"/>
      <w:lvlText w:val="%4."/>
      <w:lvlJc w:val="left"/>
      <w:pPr>
        <w:tabs>
          <w:tab w:val="num" w:pos="2880"/>
        </w:tabs>
        <w:ind w:left="2880" w:hanging="360"/>
      </w:pPr>
    </w:lvl>
    <w:lvl w:ilvl="4" w:tplc="DA8E2AA2" w:tentative="1">
      <w:start w:val="1"/>
      <w:numFmt w:val="lowerLetter"/>
      <w:lvlText w:val="%5."/>
      <w:lvlJc w:val="left"/>
      <w:pPr>
        <w:tabs>
          <w:tab w:val="num" w:pos="3600"/>
        </w:tabs>
        <w:ind w:left="3600" w:hanging="360"/>
      </w:pPr>
    </w:lvl>
    <w:lvl w:ilvl="5" w:tplc="F13E9CF2" w:tentative="1">
      <w:start w:val="1"/>
      <w:numFmt w:val="lowerLetter"/>
      <w:lvlText w:val="%6."/>
      <w:lvlJc w:val="left"/>
      <w:pPr>
        <w:tabs>
          <w:tab w:val="num" w:pos="4320"/>
        </w:tabs>
        <w:ind w:left="4320" w:hanging="360"/>
      </w:pPr>
    </w:lvl>
    <w:lvl w:ilvl="6" w:tplc="58682188" w:tentative="1">
      <w:start w:val="1"/>
      <w:numFmt w:val="lowerLetter"/>
      <w:lvlText w:val="%7."/>
      <w:lvlJc w:val="left"/>
      <w:pPr>
        <w:tabs>
          <w:tab w:val="num" w:pos="5040"/>
        </w:tabs>
        <w:ind w:left="5040" w:hanging="360"/>
      </w:pPr>
    </w:lvl>
    <w:lvl w:ilvl="7" w:tplc="D4AA16BA" w:tentative="1">
      <w:start w:val="1"/>
      <w:numFmt w:val="lowerLetter"/>
      <w:lvlText w:val="%8."/>
      <w:lvlJc w:val="left"/>
      <w:pPr>
        <w:tabs>
          <w:tab w:val="num" w:pos="5760"/>
        </w:tabs>
        <w:ind w:left="5760" w:hanging="360"/>
      </w:pPr>
    </w:lvl>
    <w:lvl w:ilvl="8" w:tplc="2804A8D4" w:tentative="1">
      <w:start w:val="1"/>
      <w:numFmt w:val="lowerLetter"/>
      <w:lvlText w:val="%9."/>
      <w:lvlJc w:val="left"/>
      <w:pPr>
        <w:tabs>
          <w:tab w:val="num" w:pos="6480"/>
        </w:tabs>
        <w:ind w:left="6480" w:hanging="360"/>
      </w:pPr>
    </w:lvl>
  </w:abstractNum>
  <w:abstractNum w:abstractNumId="40" w15:restartNumberingAfterBreak="0">
    <w:nsid w:val="592D5D4A"/>
    <w:multiLevelType w:val="multilevel"/>
    <w:tmpl w:val="8B72209C"/>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C7A1089"/>
    <w:multiLevelType w:val="hybridMultilevel"/>
    <w:tmpl w:val="58540B36"/>
    <w:lvl w:ilvl="0" w:tplc="1C72BD44">
      <w:start w:val="1"/>
      <w:numFmt w:val="lowerLetter"/>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25E7AF9"/>
    <w:multiLevelType w:val="hybridMultilevel"/>
    <w:tmpl w:val="CAC8FB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6551901"/>
    <w:multiLevelType w:val="hybridMultilevel"/>
    <w:tmpl w:val="F70AFE10"/>
    <w:lvl w:ilvl="0" w:tplc="FFFFFFFF">
      <w:start w:val="1"/>
      <w:numFmt w:val="decimal"/>
      <w:lvlText w:val="%1."/>
      <w:lvlJc w:val="left"/>
      <w:pPr>
        <w:tabs>
          <w:tab w:val="num" w:pos="720"/>
        </w:tabs>
        <w:ind w:left="720" w:hanging="360"/>
      </w:pPr>
    </w:lvl>
    <w:lvl w:ilvl="1" w:tplc="40429C1C">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6884C3E"/>
    <w:multiLevelType w:val="hybridMultilevel"/>
    <w:tmpl w:val="467A0820"/>
    <w:lvl w:ilvl="0" w:tplc="3342FC0A">
      <w:start w:val="4"/>
      <w:numFmt w:val="decimal"/>
      <w:lvlText w:val="%1."/>
      <w:lvlJc w:val="left"/>
      <w:pPr>
        <w:ind w:left="720" w:hanging="360"/>
      </w:pPr>
      <w:rPr>
        <w:rFonts w:hint="default"/>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5" w15:restartNumberingAfterBreak="0">
    <w:nsid w:val="677073A7"/>
    <w:multiLevelType w:val="multilevel"/>
    <w:tmpl w:val="5188609A"/>
    <w:lvl w:ilvl="0">
      <w:start w:val="3"/>
      <w:numFmt w:val="decimal"/>
      <w:lvlText w:val="%1"/>
      <w:lvlJc w:val="left"/>
      <w:pPr>
        <w:tabs>
          <w:tab w:val="num" w:pos="420"/>
        </w:tabs>
        <w:ind w:left="420" w:hanging="420"/>
      </w:pPr>
      <w:rPr>
        <w:rFonts w:hint="default"/>
      </w:rPr>
    </w:lvl>
    <w:lvl w:ilvl="1">
      <w:start w:val="6"/>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6A30099A"/>
    <w:multiLevelType w:val="hybridMultilevel"/>
    <w:tmpl w:val="68D080E2"/>
    <w:lvl w:ilvl="0" w:tplc="1809000F">
      <w:start w:val="1"/>
      <w:numFmt w:val="decimal"/>
      <w:lvlText w:val="%1."/>
      <w:lvlJc w:val="lef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7" w15:restartNumberingAfterBreak="0">
    <w:nsid w:val="6A482A7A"/>
    <w:multiLevelType w:val="hybridMultilevel"/>
    <w:tmpl w:val="A28A33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AF92986"/>
    <w:multiLevelType w:val="hybridMultilevel"/>
    <w:tmpl w:val="BE7A0924"/>
    <w:lvl w:ilvl="0" w:tplc="A49EEA9A">
      <w:start w:val="1"/>
      <w:numFmt w:val="decimal"/>
      <w:lvlText w:val="%1."/>
      <w:lvlJc w:val="left"/>
      <w:pPr>
        <w:tabs>
          <w:tab w:val="num" w:pos="720"/>
        </w:tabs>
        <w:ind w:left="720" w:hanging="360"/>
      </w:pPr>
    </w:lvl>
    <w:lvl w:ilvl="1" w:tplc="B0984E22" w:tentative="1">
      <w:start w:val="1"/>
      <w:numFmt w:val="decimal"/>
      <w:lvlText w:val="%2."/>
      <w:lvlJc w:val="left"/>
      <w:pPr>
        <w:tabs>
          <w:tab w:val="num" w:pos="1440"/>
        </w:tabs>
        <w:ind w:left="1440" w:hanging="360"/>
      </w:pPr>
    </w:lvl>
    <w:lvl w:ilvl="2" w:tplc="CADE604A" w:tentative="1">
      <w:start w:val="1"/>
      <w:numFmt w:val="decimal"/>
      <w:lvlText w:val="%3."/>
      <w:lvlJc w:val="left"/>
      <w:pPr>
        <w:tabs>
          <w:tab w:val="num" w:pos="2160"/>
        </w:tabs>
        <w:ind w:left="2160" w:hanging="360"/>
      </w:pPr>
    </w:lvl>
    <w:lvl w:ilvl="3" w:tplc="7E483590" w:tentative="1">
      <w:start w:val="1"/>
      <w:numFmt w:val="decimal"/>
      <w:lvlText w:val="%4."/>
      <w:lvlJc w:val="left"/>
      <w:pPr>
        <w:tabs>
          <w:tab w:val="num" w:pos="2880"/>
        </w:tabs>
        <w:ind w:left="2880" w:hanging="360"/>
      </w:pPr>
    </w:lvl>
    <w:lvl w:ilvl="4" w:tplc="20A4AD30" w:tentative="1">
      <w:start w:val="1"/>
      <w:numFmt w:val="decimal"/>
      <w:lvlText w:val="%5."/>
      <w:lvlJc w:val="left"/>
      <w:pPr>
        <w:tabs>
          <w:tab w:val="num" w:pos="3600"/>
        </w:tabs>
        <w:ind w:left="3600" w:hanging="360"/>
      </w:pPr>
    </w:lvl>
    <w:lvl w:ilvl="5" w:tplc="9BD248DE" w:tentative="1">
      <w:start w:val="1"/>
      <w:numFmt w:val="decimal"/>
      <w:lvlText w:val="%6."/>
      <w:lvlJc w:val="left"/>
      <w:pPr>
        <w:tabs>
          <w:tab w:val="num" w:pos="4320"/>
        </w:tabs>
        <w:ind w:left="4320" w:hanging="360"/>
      </w:pPr>
    </w:lvl>
    <w:lvl w:ilvl="6" w:tplc="DD1AAE24" w:tentative="1">
      <w:start w:val="1"/>
      <w:numFmt w:val="decimal"/>
      <w:lvlText w:val="%7."/>
      <w:lvlJc w:val="left"/>
      <w:pPr>
        <w:tabs>
          <w:tab w:val="num" w:pos="5040"/>
        </w:tabs>
        <w:ind w:left="5040" w:hanging="360"/>
      </w:pPr>
    </w:lvl>
    <w:lvl w:ilvl="7" w:tplc="4DB4837A" w:tentative="1">
      <w:start w:val="1"/>
      <w:numFmt w:val="decimal"/>
      <w:lvlText w:val="%8."/>
      <w:lvlJc w:val="left"/>
      <w:pPr>
        <w:tabs>
          <w:tab w:val="num" w:pos="5760"/>
        </w:tabs>
        <w:ind w:left="5760" w:hanging="360"/>
      </w:pPr>
    </w:lvl>
    <w:lvl w:ilvl="8" w:tplc="4956E1BC" w:tentative="1">
      <w:start w:val="1"/>
      <w:numFmt w:val="decimal"/>
      <w:lvlText w:val="%9."/>
      <w:lvlJc w:val="left"/>
      <w:pPr>
        <w:tabs>
          <w:tab w:val="num" w:pos="6480"/>
        </w:tabs>
        <w:ind w:left="6480" w:hanging="360"/>
      </w:pPr>
    </w:lvl>
  </w:abstractNum>
  <w:abstractNum w:abstractNumId="49" w15:restartNumberingAfterBreak="0">
    <w:nsid w:val="6BC65C22"/>
    <w:multiLevelType w:val="hybridMultilevel"/>
    <w:tmpl w:val="8D8249C8"/>
    <w:lvl w:ilvl="0" w:tplc="38825EA2">
      <w:start w:val="4"/>
      <w:numFmt w:val="decimal"/>
      <w:lvlText w:val="%1."/>
      <w:lvlJc w:val="left"/>
      <w:pPr>
        <w:tabs>
          <w:tab w:val="num" w:pos="720"/>
        </w:tabs>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0" w15:restartNumberingAfterBreak="0">
    <w:nsid w:val="6D5700F2"/>
    <w:multiLevelType w:val="multilevel"/>
    <w:tmpl w:val="0CDCCE5A"/>
    <w:lvl w:ilvl="0">
      <w:start w:val="3"/>
      <w:numFmt w:val="decimal"/>
      <w:lvlText w:val="%1"/>
      <w:lvlJc w:val="left"/>
      <w:pPr>
        <w:tabs>
          <w:tab w:val="num" w:pos="420"/>
        </w:tabs>
        <w:ind w:left="420" w:hanging="420"/>
      </w:pPr>
      <w:rPr>
        <w:rFonts w:hint="default"/>
      </w:rPr>
    </w:lvl>
    <w:lvl w:ilvl="1">
      <w:start w:val="4"/>
      <w:numFmt w:val="decimal"/>
      <w:lvlText w:val="%1.%2"/>
      <w:lvlJc w:val="left"/>
      <w:pPr>
        <w:tabs>
          <w:tab w:val="num" w:pos="562"/>
        </w:tabs>
        <w:ind w:left="562"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77B0633C"/>
    <w:multiLevelType w:val="hybridMultilevel"/>
    <w:tmpl w:val="73F84E9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2" w15:restartNumberingAfterBreak="0">
    <w:nsid w:val="78B34E3C"/>
    <w:multiLevelType w:val="multilevel"/>
    <w:tmpl w:val="1A3CE294"/>
    <w:lvl w:ilvl="0">
      <w:start w:val="7"/>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360"/>
        </w:tabs>
        <w:ind w:left="360" w:hanging="36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720"/>
        </w:tabs>
        <w:ind w:left="720" w:hanging="720"/>
      </w:pPr>
      <w:rPr>
        <w:rFonts w:hint="default"/>
        <w:b/>
        <w:color w:val="auto"/>
      </w:rPr>
    </w:lvl>
    <w:lvl w:ilvl="4">
      <w:start w:val="1"/>
      <w:numFmt w:val="decimal"/>
      <w:lvlText w:val="%1.%2.%3.%4.%5"/>
      <w:lvlJc w:val="left"/>
      <w:pPr>
        <w:tabs>
          <w:tab w:val="num" w:pos="1080"/>
        </w:tabs>
        <w:ind w:left="1080" w:hanging="1080"/>
      </w:pPr>
      <w:rPr>
        <w:rFonts w:hint="default"/>
        <w:b/>
        <w:color w:val="auto"/>
      </w:rPr>
    </w:lvl>
    <w:lvl w:ilvl="5">
      <w:start w:val="1"/>
      <w:numFmt w:val="decimal"/>
      <w:lvlText w:val="%1.%2.%3.%4.%5.%6"/>
      <w:lvlJc w:val="left"/>
      <w:pPr>
        <w:tabs>
          <w:tab w:val="num" w:pos="1080"/>
        </w:tabs>
        <w:ind w:left="1080" w:hanging="1080"/>
      </w:pPr>
      <w:rPr>
        <w:rFonts w:hint="default"/>
        <w:b/>
        <w:color w:val="auto"/>
      </w:rPr>
    </w:lvl>
    <w:lvl w:ilvl="6">
      <w:start w:val="1"/>
      <w:numFmt w:val="decimal"/>
      <w:lvlText w:val="%1.%2.%3.%4.%5.%6.%7"/>
      <w:lvlJc w:val="left"/>
      <w:pPr>
        <w:tabs>
          <w:tab w:val="num" w:pos="1440"/>
        </w:tabs>
        <w:ind w:left="1440" w:hanging="1440"/>
      </w:pPr>
      <w:rPr>
        <w:rFonts w:hint="default"/>
        <w:b/>
        <w:color w:val="auto"/>
      </w:rPr>
    </w:lvl>
    <w:lvl w:ilvl="7">
      <w:start w:val="1"/>
      <w:numFmt w:val="decimal"/>
      <w:lvlText w:val="%1.%2.%3.%4.%5.%6.%7.%8"/>
      <w:lvlJc w:val="left"/>
      <w:pPr>
        <w:tabs>
          <w:tab w:val="num" w:pos="1440"/>
        </w:tabs>
        <w:ind w:left="1440" w:hanging="1440"/>
      </w:pPr>
      <w:rPr>
        <w:rFonts w:hint="default"/>
        <w:b/>
        <w:color w:val="auto"/>
      </w:rPr>
    </w:lvl>
    <w:lvl w:ilvl="8">
      <w:start w:val="1"/>
      <w:numFmt w:val="decimal"/>
      <w:lvlText w:val="%1.%2.%3.%4.%5.%6.%7.%8.%9"/>
      <w:lvlJc w:val="left"/>
      <w:pPr>
        <w:tabs>
          <w:tab w:val="num" w:pos="1800"/>
        </w:tabs>
        <w:ind w:left="1800" w:hanging="1800"/>
      </w:pPr>
      <w:rPr>
        <w:rFonts w:hint="default"/>
        <w:b/>
        <w:color w:val="auto"/>
      </w:rPr>
    </w:lvl>
  </w:abstractNum>
  <w:abstractNum w:abstractNumId="53" w15:restartNumberingAfterBreak="0">
    <w:nsid w:val="79FE597C"/>
    <w:multiLevelType w:val="hybridMultilevel"/>
    <w:tmpl w:val="74A2C5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ACD4D7F"/>
    <w:multiLevelType w:val="multilevel"/>
    <w:tmpl w:val="75862246"/>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7C453509"/>
    <w:multiLevelType w:val="multilevel"/>
    <w:tmpl w:val="A23EC1BC"/>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E654FB9"/>
    <w:multiLevelType w:val="multilevel"/>
    <w:tmpl w:val="58E4B750"/>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F7C027F"/>
    <w:multiLevelType w:val="hybridMultilevel"/>
    <w:tmpl w:val="002CD322"/>
    <w:lvl w:ilvl="0" w:tplc="A6A45F92">
      <w:start w:val="2"/>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6"/>
  </w:num>
  <w:num w:numId="2">
    <w:abstractNumId w:val="44"/>
  </w:num>
  <w:num w:numId="3">
    <w:abstractNumId w:val="46"/>
  </w:num>
  <w:num w:numId="4">
    <w:abstractNumId w:val="40"/>
  </w:num>
  <w:num w:numId="5">
    <w:abstractNumId w:val="34"/>
  </w:num>
  <w:num w:numId="6">
    <w:abstractNumId w:val="57"/>
  </w:num>
  <w:num w:numId="7">
    <w:abstractNumId w:val="24"/>
  </w:num>
  <w:num w:numId="8">
    <w:abstractNumId w:val="43"/>
  </w:num>
  <w:num w:numId="9">
    <w:abstractNumId w:val="11"/>
  </w:num>
  <w:num w:numId="10">
    <w:abstractNumId w:val="41"/>
  </w:num>
  <w:num w:numId="11">
    <w:abstractNumId w:val="18"/>
  </w:num>
  <w:num w:numId="12">
    <w:abstractNumId w:val="15"/>
  </w:num>
  <w:num w:numId="13">
    <w:abstractNumId w:val="10"/>
  </w:num>
  <w:num w:numId="14">
    <w:abstractNumId w:val="27"/>
  </w:num>
  <w:num w:numId="15">
    <w:abstractNumId w:val="50"/>
  </w:num>
  <w:num w:numId="16">
    <w:abstractNumId w:val="54"/>
  </w:num>
  <w:num w:numId="17">
    <w:abstractNumId w:val="55"/>
  </w:num>
  <w:num w:numId="18">
    <w:abstractNumId w:val="56"/>
  </w:num>
  <w:num w:numId="19">
    <w:abstractNumId w:val="45"/>
  </w:num>
  <w:num w:numId="20">
    <w:abstractNumId w:val="52"/>
  </w:num>
  <w:num w:numId="21">
    <w:abstractNumId w:val="21"/>
  </w:num>
  <w:num w:numId="22">
    <w:abstractNumId w:val="31"/>
  </w:num>
  <w:num w:numId="23">
    <w:abstractNumId w:val="4"/>
  </w:num>
  <w:num w:numId="24">
    <w:abstractNumId w:val="9"/>
  </w:num>
  <w:num w:numId="25">
    <w:abstractNumId w:val="19"/>
  </w:num>
  <w:num w:numId="26">
    <w:abstractNumId w:val="51"/>
  </w:num>
  <w:num w:numId="27">
    <w:abstractNumId w:val="25"/>
  </w:num>
  <w:num w:numId="28">
    <w:abstractNumId w:val="42"/>
  </w:num>
  <w:num w:numId="29">
    <w:abstractNumId w:val="8"/>
  </w:num>
  <w:num w:numId="30">
    <w:abstractNumId w:val="0"/>
  </w:num>
  <w:num w:numId="31">
    <w:abstractNumId w:val="47"/>
  </w:num>
  <w:num w:numId="32">
    <w:abstractNumId w:val="53"/>
  </w:num>
  <w:num w:numId="33">
    <w:abstractNumId w:val="38"/>
  </w:num>
  <w:num w:numId="34">
    <w:abstractNumId w:val="23"/>
  </w:num>
  <w:num w:numId="35">
    <w:abstractNumId w:val="7"/>
  </w:num>
  <w:num w:numId="36">
    <w:abstractNumId w:val="49"/>
  </w:num>
  <w:num w:numId="37">
    <w:abstractNumId w:val="2"/>
  </w:num>
  <w:num w:numId="38">
    <w:abstractNumId w:val="33"/>
  </w:num>
  <w:num w:numId="39">
    <w:abstractNumId w:val="1"/>
  </w:num>
  <w:num w:numId="40">
    <w:abstractNumId w:val="32"/>
  </w:num>
  <w:num w:numId="41">
    <w:abstractNumId w:val="14"/>
  </w:num>
  <w:num w:numId="42">
    <w:abstractNumId w:val="13"/>
  </w:num>
  <w:num w:numId="43">
    <w:abstractNumId w:val="26"/>
  </w:num>
  <w:num w:numId="44">
    <w:abstractNumId w:val="39"/>
  </w:num>
  <w:num w:numId="45">
    <w:abstractNumId w:val="16"/>
  </w:num>
  <w:num w:numId="46">
    <w:abstractNumId w:val="48"/>
  </w:num>
  <w:num w:numId="47">
    <w:abstractNumId w:val="35"/>
  </w:num>
  <w:num w:numId="48">
    <w:abstractNumId w:val="37"/>
  </w:num>
  <w:num w:numId="49">
    <w:abstractNumId w:val="3"/>
  </w:num>
  <w:num w:numId="50">
    <w:abstractNumId w:val="12"/>
  </w:num>
  <w:num w:numId="51">
    <w:abstractNumId w:val="20"/>
  </w:num>
  <w:num w:numId="52">
    <w:abstractNumId w:val="22"/>
  </w:num>
  <w:num w:numId="53">
    <w:abstractNumId w:val="5"/>
  </w:num>
  <w:num w:numId="54">
    <w:abstractNumId w:val="29"/>
  </w:num>
  <w:num w:numId="55">
    <w:abstractNumId w:val="28"/>
  </w:num>
  <w:num w:numId="56">
    <w:abstractNumId w:val="36"/>
  </w:num>
  <w:num w:numId="57">
    <w:abstractNumId w:val="17"/>
  </w:num>
  <w:num w:numId="58">
    <w:abstractNumId w:val="30"/>
  </w:num>
  <w:numIdMacAtCleanup w:val="5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uth May">
    <w15:presenceInfo w15:providerId="AD" w15:userId="S-1-5-21-3781580678-689260438-1208428872-2222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4FA"/>
    <w:rsid w:val="00000CCE"/>
    <w:rsid w:val="00007D5F"/>
    <w:rsid w:val="0001127A"/>
    <w:rsid w:val="00011BDA"/>
    <w:rsid w:val="000161AA"/>
    <w:rsid w:val="00016DF7"/>
    <w:rsid w:val="000202A7"/>
    <w:rsid w:val="0002070C"/>
    <w:rsid w:val="0002178D"/>
    <w:rsid w:val="0002505C"/>
    <w:rsid w:val="00027C1E"/>
    <w:rsid w:val="00030DE9"/>
    <w:rsid w:val="0003465D"/>
    <w:rsid w:val="0003567D"/>
    <w:rsid w:val="00035EA3"/>
    <w:rsid w:val="00036650"/>
    <w:rsid w:val="00040B80"/>
    <w:rsid w:val="00041418"/>
    <w:rsid w:val="000425FC"/>
    <w:rsid w:val="00044FCE"/>
    <w:rsid w:val="000456AA"/>
    <w:rsid w:val="0004664C"/>
    <w:rsid w:val="00052D11"/>
    <w:rsid w:val="0005378D"/>
    <w:rsid w:val="00053FA4"/>
    <w:rsid w:val="00055FE6"/>
    <w:rsid w:val="0005699F"/>
    <w:rsid w:val="00060D11"/>
    <w:rsid w:val="00064AC4"/>
    <w:rsid w:val="000656CA"/>
    <w:rsid w:val="00066BAF"/>
    <w:rsid w:val="000704CF"/>
    <w:rsid w:val="0007109C"/>
    <w:rsid w:val="00071CC2"/>
    <w:rsid w:val="00073F38"/>
    <w:rsid w:val="000747C0"/>
    <w:rsid w:val="00075CDF"/>
    <w:rsid w:val="0008011D"/>
    <w:rsid w:val="00080F85"/>
    <w:rsid w:val="00081F15"/>
    <w:rsid w:val="00082D39"/>
    <w:rsid w:val="0008377F"/>
    <w:rsid w:val="0008429B"/>
    <w:rsid w:val="00086E5E"/>
    <w:rsid w:val="000875A0"/>
    <w:rsid w:val="00091A6C"/>
    <w:rsid w:val="000945E9"/>
    <w:rsid w:val="00096704"/>
    <w:rsid w:val="00097227"/>
    <w:rsid w:val="000973CA"/>
    <w:rsid w:val="000A457E"/>
    <w:rsid w:val="000A4702"/>
    <w:rsid w:val="000A4A1C"/>
    <w:rsid w:val="000A558E"/>
    <w:rsid w:val="000A563D"/>
    <w:rsid w:val="000A6E50"/>
    <w:rsid w:val="000A7401"/>
    <w:rsid w:val="000B0A2E"/>
    <w:rsid w:val="000B2E24"/>
    <w:rsid w:val="000B6CB4"/>
    <w:rsid w:val="000B6F1A"/>
    <w:rsid w:val="000B7735"/>
    <w:rsid w:val="000C01F0"/>
    <w:rsid w:val="000C3A7D"/>
    <w:rsid w:val="000C76BB"/>
    <w:rsid w:val="000D1EA3"/>
    <w:rsid w:val="000D23B0"/>
    <w:rsid w:val="000D758B"/>
    <w:rsid w:val="000E295A"/>
    <w:rsid w:val="000E2FD3"/>
    <w:rsid w:val="000E6761"/>
    <w:rsid w:val="000E6C14"/>
    <w:rsid w:val="000F4DC8"/>
    <w:rsid w:val="000F519A"/>
    <w:rsid w:val="000F6516"/>
    <w:rsid w:val="000F69F1"/>
    <w:rsid w:val="000F74DF"/>
    <w:rsid w:val="001022BB"/>
    <w:rsid w:val="00102832"/>
    <w:rsid w:val="00102E39"/>
    <w:rsid w:val="00105157"/>
    <w:rsid w:val="00105D34"/>
    <w:rsid w:val="00107565"/>
    <w:rsid w:val="0011011F"/>
    <w:rsid w:val="00110942"/>
    <w:rsid w:val="00111FDA"/>
    <w:rsid w:val="00112CB4"/>
    <w:rsid w:val="00114FD2"/>
    <w:rsid w:val="00115C1F"/>
    <w:rsid w:val="001173D0"/>
    <w:rsid w:val="00121C4F"/>
    <w:rsid w:val="00123266"/>
    <w:rsid w:val="0012326C"/>
    <w:rsid w:val="00123891"/>
    <w:rsid w:val="00123EAE"/>
    <w:rsid w:val="00126A74"/>
    <w:rsid w:val="00130615"/>
    <w:rsid w:val="00131B0A"/>
    <w:rsid w:val="0013239C"/>
    <w:rsid w:val="00132EDE"/>
    <w:rsid w:val="00136110"/>
    <w:rsid w:val="00136E41"/>
    <w:rsid w:val="0013712B"/>
    <w:rsid w:val="00137727"/>
    <w:rsid w:val="00144EEF"/>
    <w:rsid w:val="00144FCC"/>
    <w:rsid w:val="00145D3C"/>
    <w:rsid w:val="00146B22"/>
    <w:rsid w:val="001479FC"/>
    <w:rsid w:val="00150674"/>
    <w:rsid w:val="00150F25"/>
    <w:rsid w:val="001516AC"/>
    <w:rsid w:val="00152083"/>
    <w:rsid w:val="00153644"/>
    <w:rsid w:val="0015412A"/>
    <w:rsid w:val="00154322"/>
    <w:rsid w:val="00156E11"/>
    <w:rsid w:val="00163358"/>
    <w:rsid w:val="001644B3"/>
    <w:rsid w:val="00165AB5"/>
    <w:rsid w:val="00172D36"/>
    <w:rsid w:val="0017384F"/>
    <w:rsid w:val="0017680F"/>
    <w:rsid w:val="00177679"/>
    <w:rsid w:val="001805DF"/>
    <w:rsid w:val="00180C44"/>
    <w:rsid w:val="0018141C"/>
    <w:rsid w:val="00182DFA"/>
    <w:rsid w:val="00184583"/>
    <w:rsid w:val="00184DC0"/>
    <w:rsid w:val="0018681D"/>
    <w:rsid w:val="00186B13"/>
    <w:rsid w:val="00186E47"/>
    <w:rsid w:val="00190BAA"/>
    <w:rsid w:val="00190C8A"/>
    <w:rsid w:val="001920C7"/>
    <w:rsid w:val="00192A71"/>
    <w:rsid w:val="00194201"/>
    <w:rsid w:val="00196824"/>
    <w:rsid w:val="00196E99"/>
    <w:rsid w:val="001970C2"/>
    <w:rsid w:val="0019782B"/>
    <w:rsid w:val="00197996"/>
    <w:rsid w:val="00197A26"/>
    <w:rsid w:val="001A3C16"/>
    <w:rsid w:val="001B2B77"/>
    <w:rsid w:val="001B3394"/>
    <w:rsid w:val="001B3B7A"/>
    <w:rsid w:val="001B687A"/>
    <w:rsid w:val="001C27D6"/>
    <w:rsid w:val="001C34B9"/>
    <w:rsid w:val="001C34BD"/>
    <w:rsid w:val="001C3B97"/>
    <w:rsid w:val="001C55CE"/>
    <w:rsid w:val="001C75CF"/>
    <w:rsid w:val="001C7ADA"/>
    <w:rsid w:val="001D0A40"/>
    <w:rsid w:val="001D1694"/>
    <w:rsid w:val="001D2D71"/>
    <w:rsid w:val="001D3F80"/>
    <w:rsid w:val="001D3FCB"/>
    <w:rsid w:val="001D5BA3"/>
    <w:rsid w:val="001D5C21"/>
    <w:rsid w:val="001D7CE9"/>
    <w:rsid w:val="001E0190"/>
    <w:rsid w:val="001E0D60"/>
    <w:rsid w:val="001E1D2D"/>
    <w:rsid w:val="001E3259"/>
    <w:rsid w:val="001E36DD"/>
    <w:rsid w:val="001E3A03"/>
    <w:rsid w:val="001E3D78"/>
    <w:rsid w:val="001E4434"/>
    <w:rsid w:val="001E617E"/>
    <w:rsid w:val="001E6F69"/>
    <w:rsid w:val="001F0A94"/>
    <w:rsid w:val="001F191E"/>
    <w:rsid w:val="001F1DAC"/>
    <w:rsid w:val="001F23F9"/>
    <w:rsid w:val="001F3D7F"/>
    <w:rsid w:val="001F6789"/>
    <w:rsid w:val="002003FA"/>
    <w:rsid w:val="002028C1"/>
    <w:rsid w:val="002043D6"/>
    <w:rsid w:val="00204A4D"/>
    <w:rsid w:val="00204BC9"/>
    <w:rsid w:val="00207BE4"/>
    <w:rsid w:val="00212A4E"/>
    <w:rsid w:val="002132A7"/>
    <w:rsid w:val="00214DE1"/>
    <w:rsid w:val="00215918"/>
    <w:rsid w:val="002162F1"/>
    <w:rsid w:val="002164E2"/>
    <w:rsid w:val="00217C58"/>
    <w:rsid w:val="00217F8D"/>
    <w:rsid w:val="00220106"/>
    <w:rsid w:val="0022027D"/>
    <w:rsid w:val="00222800"/>
    <w:rsid w:val="00222F11"/>
    <w:rsid w:val="00230DA2"/>
    <w:rsid w:val="00233AE9"/>
    <w:rsid w:val="00234624"/>
    <w:rsid w:val="00234802"/>
    <w:rsid w:val="00236E94"/>
    <w:rsid w:val="00237F55"/>
    <w:rsid w:val="00240525"/>
    <w:rsid w:val="00242FE1"/>
    <w:rsid w:val="00243233"/>
    <w:rsid w:val="00244834"/>
    <w:rsid w:val="002461EF"/>
    <w:rsid w:val="0025191E"/>
    <w:rsid w:val="00251B6B"/>
    <w:rsid w:val="00252A48"/>
    <w:rsid w:val="00256C2D"/>
    <w:rsid w:val="00260C28"/>
    <w:rsid w:val="002613D7"/>
    <w:rsid w:val="0026645B"/>
    <w:rsid w:val="00270092"/>
    <w:rsid w:val="00270D5E"/>
    <w:rsid w:val="0027287C"/>
    <w:rsid w:val="00273481"/>
    <w:rsid w:val="00273A6E"/>
    <w:rsid w:val="002743F1"/>
    <w:rsid w:val="00274941"/>
    <w:rsid w:val="00276F7D"/>
    <w:rsid w:val="00280669"/>
    <w:rsid w:val="00282A0E"/>
    <w:rsid w:val="002833D2"/>
    <w:rsid w:val="002900CB"/>
    <w:rsid w:val="0029059E"/>
    <w:rsid w:val="00296280"/>
    <w:rsid w:val="00297467"/>
    <w:rsid w:val="002A0C15"/>
    <w:rsid w:val="002A225B"/>
    <w:rsid w:val="002A51D1"/>
    <w:rsid w:val="002A52C8"/>
    <w:rsid w:val="002A5BB0"/>
    <w:rsid w:val="002A610A"/>
    <w:rsid w:val="002A69D9"/>
    <w:rsid w:val="002A6F51"/>
    <w:rsid w:val="002A7B5B"/>
    <w:rsid w:val="002B23A0"/>
    <w:rsid w:val="002B5549"/>
    <w:rsid w:val="002B56B3"/>
    <w:rsid w:val="002B6A6E"/>
    <w:rsid w:val="002B78D2"/>
    <w:rsid w:val="002C0A5D"/>
    <w:rsid w:val="002C3A42"/>
    <w:rsid w:val="002C3D76"/>
    <w:rsid w:val="002C4298"/>
    <w:rsid w:val="002C57A0"/>
    <w:rsid w:val="002D0436"/>
    <w:rsid w:val="002D08D6"/>
    <w:rsid w:val="002D118E"/>
    <w:rsid w:val="002D31A2"/>
    <w:rsid w:val="002D4A86"/>
    <w:rsid w:val="002D5AEF"/>
    <w:rsid w:val="002E0A8A"/>
    <w:rsid w:val="002E2446"/>
    <w:rsid w:val="002E4B7B"/>
    <w:rsid w:val="002E4D62"/>
    <w:rsid w:val="002E5EE3"/>
    <w:rsid w:val="002F20F7"/>
    <w:rsid w:val="002F2169"/>
    <w:rsid w:val="002F4BA3"/>
    <w:rsid w:val="002F7007"/>
    <w:rsid w:val="003046D2"/>
    <w:rsid w:val="0030524F"/>
    <w:rsid w:val="0030733D"/>
    <w:rsid w:val="0031207D"/>
    <w:rsid w:val="003140CD"/>
    <w:rsid w:val="00315CEB"/>
    <w:rsid w:val="0031776C"/>
    <w:rsid w:val="00322F9F"/>
    <w:rsid w:val="00323845"/>
    <w:rsid w:val="0032386F"/>
    <w:rsid w:val="0032599E"/>
    <w:rsid w:val="00325A75"/>
    <w:rsid w:val="00325EE0"/>
    <w:rsid w:val="0032676C"/>
    <w:rsid w:val="003302F2"/>
    <w:rsid w:val="00331F14"/>
    <w:rsid w:val="0034011B"/>
    <w:rsid w:val="00340841"/>
    <w:rsid w:val="00342093"/>
    <w:rsid w:val="00342AE0"/>
    <w:rsid w:val="00342C1A"/>
    <w:rsid w:val="00343C7E"/>
    <w:rsid w:val="00344844"/>
    <w:rsid w:val="00351324"/>
    <w:rsid w:val="00352E3B"/>
    <w:rsid w:val="00355186"/>
    <w:rsid w:val="003551D5"/>
    <w:rsid w:val="00356DCE"/>
    <w:rsid w:val="00362259"/>
    <w:rsid w:val="00362F5A"/>
    <w:rsid w:val="00364B83"/>
    <w:rsid w:val="00366ECA"/>
    <w:rsid w:val="0036756E"/>
    <w:rsid w:val="003706C7"/>
    <w:rsid w:val="00376218"/>
    <w:rsid w:val="00377AD6"/>
    <w:rsid w:val="00377D73"/>
    <w:rsid w:val="003821BE"/>
    <w:rsid w:val="003821EB"/>
    <w:rsid w:val="003829BA"/>
    <w:rsid w:val="003868A5"/>
    <w:rsid w:val="003877BD"/>
    <w:rsid w:val="003937D2"/>
    <w:rsid w:val="00393C69"/>
    <w:rsid w:val="00393EA2"/>
    <w:rsid w:val="00394773"/>
    <w:rsid w:val="00395293"/>
    <w:rsid w:val="003960BB"/>
    <w:rsid w:val="003A16AD"/>
    <w:rsid w:val="003A3E85"/>
    <w:rsid w:val="003A5031"/>
    <w:rsid w:val="003A5524"/>
    <w:rsid w:val="003A715C"/>
    <w:rsid w:val="003B01B6"/>
    <w:rsid w:val="003B0A69"/>
    <w:rsid w:val="003B13E6"/>
    <w:rsid w:val="003B23F2"/>
    <w:rsid w:val="003B5827"/>
    <w:rsid w:val="003B6417"/>
    <w:rsid w:val="003B7B3B"/>
    <w:rsid w:val="003C3077"/>
    <w:rsid w:val="003C318D"/>
    <w:rsid w:val="003C3413"/>
    <w:rsid w:val="003C3688"/>
    <w:rsid w:val="003C5AB7"/>
    <w:rsid w:val="003C5FCD"/>
    <w:rsid w:val="003C63D3"/>
    <w:rsid w:val="003C7065"/>
    <w:rsid w:val="003C7338"/>
    <w:rsid w:val="003C7844"/>
    <w:rsid w:val="003D0CDC"/>
    <w:rsid w:val="003D1092"/>
    <w:rsid w:val="003D3CFF"/>
    <w:rsid w:val="003D43CD"/>
    <w:rsid w:val="003D60ED"/>
    <w:rsid w:val="003E137D"/>
    <w:rsid w:val="003E142C"/>
    <w:rsid w:val="003E1675"/>
    <w:rsid w:val="003E1B35"/>
    <w:rsid w:val="003E4D1B"/>
    <w:rsid w:val="003E592A"/>
    <w:rsid w:val="003F0C41"/>
    <w:rsid w:val="003F4C44"/>
    <w:rsid w:val="00400481"/>
    <w:rsid w:val="004006B2"/>
    <w:rsid w:val="00402ABA"/>
    <w:rsid w:val="00407ADC"/>
    <w:rsid w:val="00410B0C"/>
    <w:rsid w:val="004119AF"/>
    <w:rsid w:val="00411E94"/>
    <w:rsid w:val="004127BA"/>
    <w:rsid w:val="004152BF"/>
    <w:rsid w:val="00416AEA"/>
    <w:rsid w:val="00416E01"/>
    <w:rsid w:val="00421ADB"/>
    <w:rsid w:val="00423809"/>
    <w:rsid w:val="004238FC"/>
    <w:rsid w:val="004245BE"/>
    <w:rsid w:val="00425952"/>
    <w:rsid w:val="00427E90"/>
    <w:rsid w:val="0043301D"/>
    <w:rsid w:val="004341CA"/>
    <w:rsid w:val="00436822"/>
    <w:rsid w:val="00437F1B"/>
    <w:rsid w:val="00442E1E"/>
    <w:rsid w:val="0044356B"/>
    <w:rsid w:val="004435C4"/>
    <w:rsid w:val="00444293"/>
    <w:rsid w:val="00444643"/>
    <w:rsid w:val="00445C43"/>
    <w:rsid w:val="004467BE"/>
    <w:rsid w:val="00446815"/>
    <w:rsid w:val="00446BBC"/>
    <w:rsid w:val="0044729B"/>
    <w:rsid w:val="00455B2E"/>
    <w:rsid w:val="0046211A"/>
    <w:rsid w:val="00465927"/>
    <w:rsid w:val="00465C09"/>
    <w:rsid w:val="004660D8"/>
    <w:rsid w:val="00470088"/>
    <w:rsid w:val="0047009C"/>
    <w:rsid w:val="004708DE"/>
    <w:rsid w:val="00471C36"/>
    <w:rsid w:val="00471DF8"/>
    <w:rsid w:val="00473311"/>
    <w:rsid w:val="00477439"/>
    <w:rsid w:val="0047786D"/>
    <w:rsid w:val="0047787F"/>
    <w:rsid w:val="00480AD8"/>
    <w:rsid w:val="0048166C"/>
    <w:rsid w:val="004834DA"/>
    <w:rsid w:val="00483DD6"/>
    <w:rsid w:val="00485D8E"/>
    <w:rsid w:val="0048628B"/>
    <w:rsid w:val="00487A80"/>
    <w:rsid w:val="00487F6E"/>
    <w:rsid w:val="00492F4F"/>
    <w:rsid w:val="00492F7E"/>
    <w:rsid w:val="00493191"/>
    <w:rsid w:val="00493727"/>
    <w:rsid w:val="00494168"/>
    <w:rsid w:val="004975A2"/>
    <w:rsid w:val="004A06D9"/>
    <w:rsid w:val="004A106D"/>
    <w:rsid w:val="004A2899"/>
    <w:rsid w:val="004A401F"/>
    <w:rsid w:val="004A6DC7"/>
    <w:rsid w:val="004A734B"/>
    <w:rsid w:val="004B2DBE"/>
    <w:rsid w:val="004B4109"/>
    <w:rsid w:val="004B5B1D"/>
    <w:rsid w:val="004B7962"/>
    <w:rsid w:val="004B7D21"/>
    <w:rsid w:val="004C0199"/>
    <w:rsid w:val="004C0691"/>
    <w:rsid w:val="004C633E"/>
    <w:rsid w:val="004C665D"/>
    <w:rsid w:val="004C7676"/>
    <w:rsid w:val="004D1799"/>
    <w:rsid w:val="004D1C8C"/>
    <w:rsid w:val="004D1E6F"/>
    <w:rsid w:val="004D26A0"/>
    <w:rsid w:val="004D4B9B"/>
    <w:rsid w:val="004D573B"/>
    <w:rsid w:val="004D6512"/>
    <w:rsid w:val="004D6CF0"/>
    <w:rsid w:val="004E14BB"/>
    <w:rsid w:val="004E2792"/>
    <w:rsid w:val="004E5EF7"/>
    <w:rsid w:val="004E5FEF"/>
    <w:rsid w:val="004E7512"/>
    <w:rsid w:val="004F22AA"/>
    <w:rsid w:val="004F615F"/>
    <w:rsid w:val="004F622F"/>
    <w:rsid w:val="004F7D07"/>
    <w:rsid w:val="004F7DC1"/>
    <w:rsid w:val="005019C1"/>
    <w:rsid w:val="00502953"/>
    <w:rsid w:val="005037CF"/>
    <w:rsid w:val="00503C0E"/>
    <w:rsid w:val="00506FA1"/>
    <w:rsid w:val="005118C1"/>
    <w:rsid w:val="005121D5"/>
    <w:rsid w:val="0051562A"/>
    <w:rsid w:val="00515931"/>
    <w:rsid w:val="00516075"/>
    <w:rsid w:val="00517F2E"/>
    <w:rsid w:val="00520243"/>
    <w:rsid w:val="00522C70"/>
    <w:rsid w:val="00523074"/>
    <w:rsid w:val="00524CF6"/>
    <w:rsid w:val="00524E1F"/>
    <w:rsid w:val="00526347"/>
    <w:rsid w:val="0052782E"/>
    <w:rsid w:val="00527F6A"/>
    <w:rsid w:val="00530C15"/>
    <w:rsid w:val="00531667"/>
    <w:rsid w:val="00531803"/>
    <w:rsid w:val="00533F04"/>
    <w:rsid w:val="005343B3"/>
    <w:rsid w:val="00534DD6"/>
    <w:rsid w:val="00536D94"/>
    <w:rsid w:val="00541C83"/>
    <w:rsid w:val="00542458"/>
    <w:rsid w:val="0054262F"/>
    <w:rsid w:val="00547530"/>
    <w:rsid w:val="00547FB5"/>
    <w:rsid w:val="00552ABB"/>
    <w:rsid w:val="00553C20"/>
    <w:rsid w:val="00557871"/>
    <w:rsid w:val="00557EEE"/>
    <w:rsid w:val="0056009A"/>
    <w:rsid w:val="005607F3"/>
    <w:rsid w:val="00561710"/>
    <w:rsid w:val="00567155"/>
    <w:rsid w:val="00567DB8"/>
    <w:rsid w:val="00573DC9"/>
    <w:rsid w:val="00574C9A"/>
    <w:rsid w:val="00577D73"/>
    <w:rsid w:val="00577F42"/>
    <w:rsid w:val="005800C7"/>
    <w:rsid w:val="00581569"/>
    <w:rsid w:val="00585230"/>
    <w:rsid w:val="00586417"/>
    <w:rsid w:val="00587050"/>
    <w:rsid w:val="00587991"/>
    <w:rsid w:val="00587BA7"/>
    <w:rsid w:val="0059037B"/>
    <w:rsid w:val="00591EC8"/>
    <w:rsid w:val="00592125"/>
    <w:rsid w:val="005A0D91"/>
    <w:rsid w:val="005A2771"/>
    <w:rsid w:val="005A6379"/>
    <w:rsid w:val="005A697B"/>
    <w:rsid w:val="005B10FE"/>
    <w:rsid w:val="005B5D77"/>
    <w:rsid w:val="005B62FF"/>
    <w:rsid w:val="005B646D"/>
    <w:rsid w:val="005B646E"/>
    <w:rsid w:val="005B768B"/>
    <w:rsid w:val="005C4AF2"/>
    <w:rsid w:val="005C54C0"/>
    <w:rsid w:val="005C57F1"/>
    <w:rsid w:val="005C5B67"/>
    <w:rsid w:val="005C7E96"/>
    <w:rsid w:val="005D2388"/>
    <w:rsid w:val="005D29CF"/>
    <w:rsid w:val="005D29F5"/>
    <w:rsid w:val="005D4A04"/>
    <w:rsid w:val="005D50BC"/>
    <w:rsid w:val="005D564E"/>
    <w:rsid w:val="005D5898"/>
    <w:rsid w:val="005E1136"/>
    <w:rsid w:val="005E3D8E"/>
    <w:rsid w:val="005E6501"/>
    <w:rsid w:val="005E7A5C"/>
    <w:rsid w:val="005F1437"/>
    <w:rsid w:val="005F3220"/>
    <w:rsid w:val="005F5234"/>
    <w:rsid w:val="005F76ED"/>
    <w:rsid w:val="006014FA"/>
    <w:rsid w:val="00601A4A"/>
    <w:rsid w:val="00603188"/>
    <w:rsid w:val="00604697"/>
    <w:rsid w:val="0060743B"/>
    <w:rsid w:val="00607799"/>
    <w:rsid w:val="0060782E"/>
    <w:rsid w:val="00611529"/>
    <w:rsid w:val="00611AAC"/>
    <w:rsid w:val="0061624F"/>
    <w:rsid w:val="00616E11"/>
    <w:rsid w:val="00616E4E"/>
    <w:rsid w:val="006174FF"/>
    <w:rsid w:val="00624CB4"/>
    <w:rsid w:val="0062625D"/>
    <w:rsid w:val="006301ED"/>
    <w:rsid w:val="00632176"/>
    <w:rsid w:val="00633767"/>
    <w:rsid w:val="00642789"/>
    <w:rsid w:val="0064670A"/>
    <w:rsid w:val="00646ACE"/>
    <w:rsid w:val="00647549"/>
    <w:rsid w:val="006510CB"/>
    <w:rsid w:val="00651F80"/>
    <w:rsid w:val="006529DE"/>
    <w:rsid w:val="00652C22"/>
    <w:rsid w:val="0065329F"/>
    <w:rsid w:val="00653DF1"/>
    <w:rsid w:val="00657004"/>
    <w:rsid w:val="006605BE"/>
    <w:rsid w:val="00661858"/>
    <w:rsid w:val="0066352A"/>
    <w:rsid w:val="00664534"/>
    <w:rsid w:val="0066457D"/>
    <w:rsid w:val="00664CDC"/>
    <w:rsid w:val="006672D8"/>
    <w:rsid w:val="00670A78"/>
    <w:rsid w:val="00672B1E"/>
    <w:rsid w:val="00673D2B"/>
    <w:rsid w:val="00675F81"/>
    <w:rsid w:val="00677124"/>
    <w:rsid w:val="00677925"/>
    <w:rsid w:val="0068455E"/>
    <w:rsid w:val="0068589C"/>
    <w:rsid w:val="006864B8"/>
    <w:rsid w:val="006905FE"/>
    <w:rsid w:val="006929B9"/>
    <w:rsid w:val="00694016"/>
    <w:rsid w:val="00694B8F"/>
    <w:rsid w:val="00695182"/>
    <w:rsid w:val="00697F45"/>
    <w:rsid w:val="006A30A8"/>
    <w:rsid w:val="006A3A5B"/>
    <w:rsid w:val="006A7555"/>
    <w:rsid w:val="006B0500"/>
    <w:rsid w:val="006B1579"/>
    <w:rsid w:val="006B706F"/>
    <w:rsid w:val="006C14C4"/>
    <w:rsid w:val="006C1C15"/>
    <w:rsid w:val="006C278D"/>
    <w:rsid w:val="006C2ABD"/>
    <w:rsid w:val="006C43C2"/>
    <w:rsid w:val="006C525C"/>
    <w:rsid w:val="006C552B"/>
    <w:rsid w:val="006C5606"/>
    <w:rsid w:val="006C7C3E"/>
    <w:rsid w:val="006D056D"/>
    <w:rsid w:val="006D2C6A"/>
    <w:rsid w:val="006D413B"/>
    <w:rsid w:val="006D4365"/>
    <w:rsid w:val="006D6B46"/>
    <w:rsid w:val="006E0625"/>
    <w:rsid w:val="006E0AE9"/>
    <w:rsid w:val="006E158C"/>
    <w:rsid w:val="006E3B9F"/>
    <w:rsid w:val="006E49C7"/>
    <w:rsid w:val="006E4B1E"/>
    <w:rsid w:val="006E5E11"/>
    <w:rsid w:val="006F42FA"/>
    <w:rsid w:val="006F5917"/>
    <w:rsid w:val="006F600B"/>
    <w:rsid w:val="00701474"/>
    <w:rsid w:val="00702ADD"/>
    <w:rsid w:val="00707D1C"/>
    <w:rsid w:val="00710AF1"/>
    <w:rsid w:val="0071105B"/>
    <w:rsid w:val="0071256A"/>
    <w:rsid w:val="00713AAA"/>
    <w:rsid w:val="00714725"/>
    <w:rsid w:val="0072201A"/>
    <w:rsid w:val="0072508F"/>
    <w:rsid w:val="00732767"/>
    <w:rsid w:val="007344DD"/>
    <w:rsid w:val="0073479D"/>
    <w:rsid w:val="0073522C"/>
    <w:rsid w:val="0073742E"/>
    <w:rsid w:val="00737D9B"/>
    <w:rsid w:val="00742CE9"/>
    <w:rsid w:val="00744F75"/>
    <w:rsid w:val="007452A3"/>
    <w:rsid w:val="00747369"/>
    <w:rsid w:val="007476B6"/>
    <w:rsid w:val="00750A8C"/>
    <w:rsid w:val="007526EE"/>
    <w:rsid w:val="00752FF6"/>
    <w:rsid w:val="007536C6"/>
    <w:rsid w:val="00753D88"/>
    <w:rsid w:val="00754BEF"/>
    <w:rsid w:val="007553C4"/>
    <w:rsid w:val="007556E6"/>
    <w:rsid w:val="007563A1"/>
    <w:rsid w:val="00762C33"/>
    <w:rsid w:val="00764675"/>
    <w:rsid w:val="007652A5"/>
    <w:rsid w:val="00765B8D"/>
    <w:rsid w:val="0076659F"/>
    <w:rsid w:val="00766625"/>
    <w:rsid w:val="00770C68"/>
    <w:rsid w:val="007719BA"/>
    <w:rsid w:val="00773D82"/>
    <w:rsid w:val="00774466"/>
    <w:rsid w:val="00775273"/>
    <w:rsid w:val="007758CF"/>
    <w:rsid w:val="00780350"/>
    <w:rsid w:val="00784604"/>
    <w:rsid w:val="00784D98"/>
    <w:rsid w:val="00785582"/>
    <w:rsid w:val="00787B74"/>
    <w:rsid w:val="00790564"/>
    <w:rsid w:val="00791D95"/>
    <w:rsid w:val="00792767"/>
    <w:rsid w:val="00793847"/>
    <w:rsid w:val="007945EC"/>
    <w:rsid w:val="00795AC8"/>
    <w:rsid w:val="00795CDB"/>
    <w:rsid w:val="00795CDC"/>
    <w:rsid w:val="007964B2"/>
    <w:rsid w:val="00796C81"/>
    <w:rsid w:val="00796DC5"/>
    <w:rsid w:val="007A1860"/>
    <w:rsid w:val="007A1CD4"/>
    <w:rsid w:val="007A1EB7"/>
    <w:rsid w:val="007A325D"/>
    <w:rsid w:val="007A75B0"/>
    <w:rsid w:val="007B05A0"/>
    <w:rsid w:val="007B0841"/>
    <w:rsid w:val="007B2027"/>
    <w:rsid w:val="007B2361"/>
    <w:rsid w:val="007B2ED7"/>
    <w:rsid w:val="007B37C4"/>
    <w:rsid w:val="007B3CB4"/>
    <w:rsid w:val="007B4B64"/>
    <w:rsid w:val="007B53C6"/>
    <w:rsid w:val="007C12F8"/>
    <w:rsid w:val="007C44ED"/>
    <w:rsid w:val="007C532D"/>
    <w:rsid w:val="007C6CFD"/>
    <w:rsid w:val="007C715E"/>
    <w:rsid w:val="007C717B"/>
    <w:rsid w:val="007D3AD5"/>
    <w:rsid w:val="007D4463"/>
    <w:rsid w:val="007D6930"/>
    <w:rsid w:val="007E33A0"/>
    <w:rsid w:val="007E5687"/>
    <w:rsid w:val="007E5986"/>
    <w:rsid w:val="007E5E7F"/>
    <w:rsid w:val="007F162D"/>
    <w:rsid w:val="007F5330"/>
    <w:rsid w:val="007F5BF1"/>
    <w:rsid w:val="007F5C86"/>
    <w:rsid w:val="007F69B6"/>
    <w:rsid w:val="00800E72"/>
    <w:rsid w:val="008010C0"/>
    <w:rsid w:val="0080217F"/>
    <w:rsid w:val="00803B4A"/>
    <w:rsid w:val="00807BE5"/>
    <w:rsid w:val="00812B81"/>
    <w:rsid w:val="00812D47"/>
    <w:rsid w:val="00815126"/>
    <w:rsid w:val="008160AB"/>
    <w:rsid w:val="00820207"/>
    <w:rsid w:val="00824006"/>
    <w:rsid w:val="00826CFF"/>
    <w:rsid w:val="008270B9"/>
    <w:rsid w:val="008323C6"/>
    <w:rsid w:val="00832ECB"/>
    <w:rsid w:val="0083530D"/>
    <w:rsid w:val="008415CC"/>
    <w:rsid w:val="008431D0"/>
    <w:rsid w:val="008437CC"/>
    <w:rsid w:val="00844D79"/>
    <w:rsid w:val="008477A5"/>
    <w:rsid w:val="008503E0"/>
    <w:rsid w:val="008516FF"/>
    <w:rsid w:val="00852A41"/>
    <w:rsid w:val="0085373B"/>
    <w:rsid w:val="0085510E"/>
    <w:rsid w:val="008575EF"/>
    <w:rsid w:val="00862B55"/>
    <w:rsid w:val="00870078"/>
    <w:rsid w:val="008716B0"/>
    <w:rsid w:val="008720BE"/>
    <w:rsid w:val="0087357B"/>
    <w:rsid w:val="00873CD2"/>
    <w:rsid w:val="00874DF3"/>
    <w:rsid w:val="00876E52"/>
    <w:rsid w:val="00877DE6"/>
    <w:rsid w:val="008817A9"/>
    <w:rsid w:val="00883518"/>
    <w:rsid w:val="00883913"/>
    <w:rsid w:val="00883FB8"/>
    <w:rsid w:val="00884AB8"/>
    <w:rsid w:val="00886AA2"/>
    <w:rsid w:val="008907E2"/>
    <w:rsid w:val="00890B18"/>
    <w:rsid w:val="0089168F"/>
    <w:rsid w:val="00892660"/>
    <w:rsid w:val="00892D5D"/>
    <w:rsid w:val="00893A41"/>
    <w:rsid w:val="008946DD"/>
    <w:rsid w:val="0089569E"/>
    <w:rsid w:val="00895A24"/>
    <w:rsid w:val="008A035B"/>
    <w:rsid w:val="008A06A8"/>
    <w:rsid w:val="008A07F4"/>
    <w:rsid w:val="008A1045"/>
    <w:rsid w:val="008A1046"/>
    <w:rsid w:val="008A2848"/>
    <w:rsid w:val="008A7FF1"/>
    <w:rsid w:val="008B1005"/>
    <w:rsid w:val="008B1AED"/>
    <w:rsid w:val="008B1F9A"/>
    <w:rsid w:val="008B21AF"/>
    <w:rsid w:val="008B2EE0"/>
    <w:rsid w:val="008B405C"/>
    <w:rsid w:val="008B5FFB"/>
    <w:rsid w:val="008B627D"/>
    <w:rsid w:val="008B7986"/>
    <w:rsid w:val="008C0387"/>
    <w:rsid w:val="008C03CF"/>
    <w:rsid w:val="008C0867"/>
    <w:rsid w:val="008C61DD"/>
    <w:rsid w:val="008C696F"/>
    <w:rsid w:val="008C7715"/>
    <w:rsid w:val="008C77A3"/>
    <w:rsid w:val="008D0E41"/>
    <w:rsid w:val="008D22AF"/>
    <w:rsid w:val="008D3E29"/>
    <w:rsid w:val="008D43E4"/>
    <w:rsid w:val="008D5C56"/>
    <w:rsid w:val="008E0F4F"/>
    <w:rsid w:val="008E3081"/>
    <w:rsid w:val="008F10BA"/>
    <w:rsid w:val="008F305A"/>
    <w:rsid w:val="008F3456"/>
    <w:rsid w:val="008F51C7"/>
    <w:rsid w:val="008F58FE"/>
    <w:rsid w:val="00900410"/>
    <w:rsid w:val="00901FAB"/>
    <w:rsid w:val="009025DA"/>
    <w:rsid w:val="0090269A"/>
    <w:rsid w:val="009028C1"/>
    <w:rsid w:val="0090427B"/>
    <w:rsid w:val="009044EC"/>
    <w:rsid w:val="0090638C"/>
    <w:rsid w:val="009076CA"/>
    <w:rsid w:val="00910083"/>
    <w:rsid w:val="009118A2"/>
    <w:rsid w:val="00914DCC"/>
    <w:rsid w:val="00916C68"/>
    <w:rsid w:val="0092050F"/>
    <w:rsid w:val="00920FD1"/>
    <w:rsid w:val="0092217C"/>
    <w:rsid w:val="0092278F"/>
    <w:rsid w:val="009245FC"/>
    <w:rsid w:val="00924626"/>
    <w:rsid w:val="00925305"/>
    <w:rsid w:val="00931DB1"/>
    <w:rsid w:val="00933C45"/>
    <w:rsid w:val="00935C50"/>
    <w:rsid w:val="009375D9"/>
    <w:rsid w:val="009377BD"/>
    <w:rsid w:val="00937AF8"/>
    <w:rsid w:val="00941C0F"/>
    <w:rsid w:val="009423BF"/>
    <w:rsid w:val="00944277"/>
    <w:rsid w:val="00944BD2"/>
    <w:rsid w:val="00951579"/>
    <w:rsid w:val="009515FC"/>
    <w:rsid w:val="00953399"/>
    <w:rsid w:val="00953C1B"/>
    <w:rsid w:val="00955B84"/>
    <w:rsid w:val="00956162"/>
    <w:rsid w:val="0096294F"/>
    <w:rsid w:val="009751C0"/>
    <w:rsid w:val="0097566A"/>
    <w:rsid w:val="00975FB3"/>
    <w:rsid w:val="0098081A"/>
    <w:rsid w:val="009817B9"/>
    <w:rsid w:val="00984318"/>
    <w:rsid w:val="009865C1"/>
    <w:rsid w:val="0099426C"/>
    <w:rsid w:val="009A0A65"/>
    <w:rsid w:val="009A121B"/>
    <w:rsid w:val="009A3D14"/>
    <w:rsid w:val="009A3F71"/>
    <w:rsid w:val="009B21A2"/>
    <w:rsid w:val="009B2839"/>
    <w:rsid w:val="009B2A1A"/>
    <w:rsid w:val="009B2A66"/>
    <w:rsid w:val="009B40B2"/>
    <w:rsid w:val="009B42E2"/>
    <w:rsid w:val="009B4D77"/>
    <w:rsid w:val="009B4D9F"/>
    <w:rsid w:val="009B6AE6"/>
    <w:rsid w:val="009B7031"/>
    <w:rsid w:val="009C02CC"/>
    <w:rsid w:val="009C248C"/>
    <w:rsid w:val="009C4830"/>
    <w:rsid w:val="009C4AB1"/>
    <w:rsid w:val="009C57C5"/>
    <w:rsid w:val="009C7E6F"/>
    <w:rsid w:val="009D1131"/>
    <w:rsid w:val="009D2469"/>
    <w:rsid w:val="009D485D"/>
    <w:rsid w:val="009E4619"/>
    <w:rsid w:val="009E46F2"/>
    <w:rsid w:val="009E5A01"/>
    <w:rsid w:val="009E5A88"/>
    <w:rsid w:val="009F5079"/>
    <w:rsid w:val="009F7A3F"/>
    <w:rsid w:val="00A00890"/>
    <w:rsid w:val="00A03AC3"/>
    <w:rsid w:val="00A04A2C"/>
    <w:rsid w:val="00A04CFD"/>
    <w:rsid w:val="00A04EA4"/>
    <w:rsid w:val="00A04F07"/>
    <w:rsid w:val="00A0595A"/>
    <w:rsid w:val="00A0649C"/>
    <w:rsid w:val="00A066D3"/>
    <w:rsid w:val="00A12D3D"/>
    <w:rsid w:val="00A13030"/>
    <w:rsid w:val="00A15672"/>
    <w:rsid w:val="00A157A4"/>
    <w:rsid w:val="00A172A0"/>
    <w:rsid w:val="00A20E3E"/>
    <w:rsid w:val="00A22173"/>
    <w:rsid w:val="00A26D36"/>
    <w:rsid w:val="00A30872"/>
    <w:rsid w:val="00A30FCC"/>
    <w:rsid w:val="00A3196A"/>
    <w:rsid w:val="00A319BF"/>
    <w:rsid w:val="00A41A5C"/>
    <w:rsid w:val="00A4246A"/>
    <w:rsid w:val="00A441C0"/>
    <w:rsid w:val="00A51E69"/>
    <w:rsid w:val="00A536EB"/>
    <w:rsid w:val="00A53CEE"/>
    <w:rsid w:val="00A56EC9"/>
    <w:rsid w:val="00A56ED1"/>
    <w:rsid w:val="00A57645"/>
    <w:rsid w:val="00A57CB6"/>
    <w:rsid w:val="00A60AF3"/>
    <w:rsid w:val="00A60CD9"/>
    <w:rsid w:val="00A65063"/>
    <w:rsid w:val="00A652CE"/>
    <w:rsid w:val="00A6560A"/>
    <w:rsid w:val="00A656DF"/>
    <w:rsid w:val="00A67788"/>
    <w:rsid w:val="00A67C8B"/>
    <w:rsid w:val="00A67E03"/>
    <w:rsid w:val="00A72BF6"/>
    <w:rsid w:val="00A73A5C"/>
    <w:rsid w:val="00A74F01"/>
    <w:rsid w:val="00A7569E"/>
    <w:rsid w:val="00A80E29"/>
    <w:rsid w:val="00A82752"/>
    <w:rsid w:val="00A833DB"/>
    <w:rsid w:val="00A84276"/>
    <w:rsid w:val="00A86CA8"/>
    <w:rsid w:val="00A86D47"/>
    <w:rsid w:val="00A91A58"/>
    <w:rsid w:val="00A91AEA"/>
    <w:rsid w:val="00A92F31"/>
    <w:rsid w:val="00A93D8E"/>
    <w:rsid w:val="00A94545"/>
    <w:rsid w:val="00AA0351"/>
    <w:rsid w:val="00AA41B8"/>
    <w:rsid w:val="00AA4A96"/>
    <w:rsid w:val="00AA4D1C"/>
    <w:rsid w:val="00AA5E48"/>
    <w:rsid w:val="00AA7545"/>
    <w:rsid w:val="00AB101B"/>
    <w:rsid w:val="00AB1A66"/>
    <w:rsid w:val="00AB397A"/>
    <w:rsid w:val="00AB61A7"/>
    <w:rsid w:val="00AB6439"/>
    <w:rsid w:val="00AB75E8"/>
    <w:rsid w:val="00AC1557"/>
    <w:rsid w:val="00AC262F"/>
    <w:rsid w:val="00AC28FC"/>
    <w:rsid w:val="00AC2EC7"/>
    <w:rsid w:val="00AC43B1"/>
    <w:rsid w:val="00AD3034"/>
    <w:rsid w:val="00AD3BF3"/>
    <w:rsid w:val="00AD3EE5"/>
    <w:rsid w:val="00AD6E80"/>
    <w:rsid w:val="00AE12A2"/>
    <w:rsid w:val="00AE16D6"/>
    <w:rsid w:val="00AE1A72"/>
    <w:rsid w:val="00AE36A2"/>
    <w:rsid w:val="00AE6E1B"/>
    <w:rsid w:val="00AE7E75"/>
    <w:rsid w:val="00AF060B"/>
    <w:rsid w:val="00AF087E"/>
    <w:rsid w:val="00AF27CD"/>
    <w:rsid w:val="00AF2B97"/>
    <w:rsid w:val="00AF43F5"/>
    <w:rsid w:val="00AF56F6"/>
    <w:rsid w:val="00B000E1"/>
    <w:rsid w:val="00B01C8B"/>
    <w:rsid w:val="00B03188"/>
    <w:rsid w:val="00B036B2"/>
    <w:rsid w:val="00B03CD5"/>
    <w:rsid w:val="00B106CB"/>
    <w:rsid w:val="00B10E50"/>
    <w:rsid w:val="00B11E7D"/>
    <w:rsid w:val="00B17A78"/>
    <w:rsid w:val="00B213B6"/>
    <w:rsid w:val="00B25688"/>
    <w:rsid w:val="00B256DE"/>
    <w:rsid w:val="00B2630D"/>
    <w:rsid w:val="00B30BF7"/>
    <w:rsid w:val="00B31DC1"/>
    <w:rsid w:val="00B31F40"/>
    <w:rsid w:val="00B33402"/>
    <w:rsid w:val="00B35014"/>
    <w:rsid w:val="00B359E1"/>
    <w:rsid w:val="00B41564"/>
    <w:rsid w:val="00B42B37"/>
    <w:rsid w:val="00B460BB"/>
    <w:rsid w:val="00B467F5"/>
    <w:rsid w:val="00B50133"/>
    <w:rsid w:val="00B542FD"/>
    <w:rsid w:val="00B54B8A"/>
    <w:rsid w:val="00B54E2D"/>
    <w:rsid w:val="00B55578"/>
    <w:rsid w:val="00B56517"/>
    <w:rsid w:val="00B56A24"/>
    <w:rsid w:val="00B56FDC"/>
    <w:rsid w:val="00B57305"/>
    <w:rsid w:val="00B61A9F"/>
    <w:rsid w:val="00B62AA6"/>
    <w:rsid w:val="00B62CDA"/>
    <w:rsid w:val="00B6377B"/>
    <w:rsid w:val="00B64AEA"/>
    <w:rsid w:val="00B66752"/>
    <w:rsid w:val="00B706A0"/>
    <w:rsid w:val="00B70CC8"/>
    <w:rsid w:val="00B74B0A"/>
    <w:rsid w:val="00B75F75"/>
    <w:rsid w:val="00B80593"/>
    <w:rsid w:val="00B866A2"/>
    <w:rsid w:val="00B872A1"/>
    <w:rsid w:val="00B8768D"/>
    <w:rsid w:val="00B87F4E"/>
    <w:rsid w:val="00B92BF1"/>
    <w:rsid w:val="00B96F37"/>
    <w:rsid w:val="00BA0672"/>
    <w:rsid w:val="00BA1BCC"/>
    <w:rsid w:val="00BA431B"/>
    <w:rsid w:val="00BA5825"/>
    <w:rsid w:val="00BB0DDD"/>
    <w:rsid w:val="00BB27DC"/>
    <w:rsid w:val="00BB2D60"/>
    <w:rsid w:val="00BB4306"/>
    <w:rsid w:val="00BB4BA4"/>
    <w:rsid w:val="00BB7A8C"/>
    <w:rsid w:val="00BC154F"/>
    <w:rsid w:val="00BC368A"/>
    <w:rsid w:val="00BC4A4F"/>
    <w:rsid w:val="00BC7387"/>
    <w:rsid w:val="00BD49C4"/>
    <w:rsid w:val="00BD6184"/>
    <w:rsid w:val="00BD6A97"/>
    <w:rsid w:val="00BE071F"/>
    <w:rsid w:val="00BF0751"/>
    <w:rsid w:val="00BF3530"/>
    <w:rsid w:val="00BF4D84"/>
    <w:rsid w:val="00BF635A"/>
    <w:rsid w:val="00BF67CE"/>
    <w:rsid w:val="00BF728D"/>
    <w:rsid w:val="00BF7DE5"/>
    <w:rsid w:val="00C021F3"/>
    <w:rsid w:val="00C03925"/>
    <w:rsid w:val="00C039A3"/>
    <w:rsid w:val="00C03F8E"/>
    <w:rsid w:val="00C041BC"/>
    <w:rsid w:val="00C04E14"/>
    <w:rsid w:val="00C05390"/>
    <w:rsid w:val="00C06C7C"/>
    <w:rsid w:val="00C109EC"/>
    <w:rsid w:val="00C117DA"/>
    <w:rsid w:val="00C12D09"/>
    <w:rsid w:val="00C13124"/>
    <w:rsid w:val="00C15646"/>
    <w:rsid w:val="00C15C3A"/>
    <w:rsid w:val="00C15DC1"/>
    <w:rsid w:val="00C228E3"/>
    <w:rsid w:val="00C24C77"/>
    <w:rsid w:val="00C26D56"/>
    <w:rsid w:val="00C302D5"/>
    <w:rsid w:val="00C3328C"/>
    <w:rsid w:val="00C37507"/>
    <w:rsid w:val="00C43162"/>
    <w:rsid w:val="00C4395F"/>
    <w:rsid w:val="00C4674E"/>
    <w:rsid w:val="00C46B52"/>
    <w:rsid w:val="00C50649"/>
    <w:rsid w:val="00C50AA6"/>
    <w:rsid w:val="00C535F8"/>
    <w:rsid w:val="00C539C2"/>
    <w:rsid w:val="00C55B08"/>
    <w:rsid w:val="00C55E45"/>
    <w:rsid w:val="00C568D2"/>
    <w:rsid w:val="00C61349"/>
    <w:rsid w:val="00C648D2"/>
    <w:rsid w:val="00C64E6A"/>
    <w:rsid w:val="00C65B0D"/>
    <w:rsid w:val="00C66486"/>
    <w:rsid w:val="00C678C8"/>
    <w:rsid w:val="00C67987"/>
    <w:rsid w:val="00C67A23"/>
    <w:rsid w:val="00C73686"/>
    <w:rsid w:val="00C7731B"/>
    <w:rsid w:val="00C802A0"/>
    <w:rsid w:val="00C83549"/>
    <w:rsid w:val="00C848B3"/>
    <w:rsid w:val="00C8709E"/>
    <w:rsid w:val="00C9046F"/>
    <w:rsid w:val="00C906B7"/>
    <w:rsid w:val="00C94A1E"/>
    <w:rsid w:val="00CA01BB"/>
    <w:rsid w:val="00CA1404"/>
    <w:rsid w:val="00CA21D2"/>
    <w:rsid w:val="00CA35F3"/>
    <w:rsid w:val="00CA37C8"/>
    <w:rsid w:val="00CA4D87"/>
    <w:rsid w:val="00CA69C4"/>
    <w:rsid w:val="00CA74F8"/>
    <w:rsid w:val="00CA7FA9"/>
    <w:rsid w:val="00CB0943"/>
    <w:rsid w:val="00CB0AED"/>
    <w:rsid w:val="00CB19F7"/>
    <w:rsid w:val="00CB1A40"/>
    <w:rsid w:val="00CC4B06"/>
    <w:rsid w:val="00CC5B23"/>
    <w:rsid w:val="00CC6AB4"/>
    <w:rsid w:val="00CD057C"/>
    <w:rsid w:val="00CD48BF"/>
    <w:rsid w:val="00CD4D45"/>
    <w:rsid w:val="00CD5AD9"/>
    <w:rsid w:val="00CD70C1"/>
    <w:rsid w:val="00CE1767"/>
    <w:rsid w:val="00CE2422"/>
    <w:rsid w:val="00CE3347"/>
    <w:rsid w:val="00CE7991"/>
    <w:rsid w:val="00CF02FA"/>
    <w:rsid w:val="00CF1CCE"/>
    <w:rsid w:val="00CF37A5"/>
    <w:rsid w:val="00D009A5"/>
    <w:rsid w:val="00D00FA1"/>
    <w:rsid w:val="00D013BE"/>
    <w:rsid w:val="00D053A4"/>
    <w:rsid w:val="00D053CA"/>
    <w:rsid w:val="00D054D5"/>
    <w:rsid w:val="00D05AED"/>
    <w:rsid w:val="00D06247"/>
    <w:rsid w:val="00D11910"/>
    <w:rsid w:val="00D12D1F"/>
    <w:rsid w:val="00D15712"/>
    <w:rsid w:val="00D16228"/>
    <w:rsid w:val="00D17880"/>
    <w:rsid w:val="00D2029A"/>
    <w:rsid w:val="00D20945"/>
    <w:rsid w:val="00D23D0F"/>
    <w:rsid w:val="00D24BD4"/>
    <w:rsid w:val="00D25648"/>
    <w:rsid w:val="00D25C2A"/>
    <w:rsid w:val="00D27302"/>
    <w:rsid w:val="00D27B5A"/>
    <w:rsid w:val="00D30B22"/>
    <w:rsid w:val="00D31E95"/>
    <w:rsid w:val="00D3369C"/>
    <w:rsid w:val="00D34684"/>
    <w:rsid w:val="00D4009D"/>
    <w:rsid w:val="00D41C23"/>
    <w:rsid w:val="00D41E23"/>
    <w:rsid w:val="00D43453"/>
    <w:rsid w:val="00D453F3"/>
    <w:rsid w:val="00D454CE"/>
    <w:rsid w:val="00D46250"/>
    <w:rsid w:val="00D466B0"/>
    <w:rsid w:val="00D51368"/>
    <w:rsid w:val="00D520C3"/>
    <w:rsid w:val="00D53BD5"/>
    <w:rsid w:val="00D57BDF"/>
    <w:rsid w:val="00D63621"/>
    <w:rsid w:val="00D658DB"/>
    <w:rsid w:val="00D66246"/>
    <w:rsid w:val="00D72E6E"/>
    <w:rsid w:val="00D74556"/>
    <w:rsid w:val="00D765F6"/>
    <w:rsid w:val="00D766D0"/>
    <w:rsid w:val="00D8023E"/>
    <w:rsid w:val="00D80A48"/>
    <w:rsid w:val="00D81AAA"/>
    <w:rsid w:val="00D8218E"/>
    <w:rsid w:val="00D82D02"/>
    <w:rsid w:val="00D837B6"/>
    <w:rsid w:val="00D83908"/>
    <w:rsid w:val="00D83F6A"/>
    <w:rsid w:val="00D83F92"/>
    <w:rsid w:val="00D84038"/>
    <w:rsid w:val="00D8502B"/>
    <w:rsid w:val="00D90B63"/>
    <w:rsid w:val="00D90BC8"/>
    <w:rsid w:val="00D90D83"/>
    <w:rsid w:val="00D935BB"/>
    <w:rsid w:val="00D94569"/>
    <w:rsid w:val="00D953D2"/>
    <w:rsid w:val="00DA2826"/>
    <w:rsid w:val="00DA5BB1"/>
    <w:rsid w:val="00DB1D17"/>
    <w:rsid w:val="00DB64BB"/>
    <w:rsid w:val="00DC1515"/>
    <w:rsid w:val="00DC2BA2"/>
    <w:rsid w:val="00DC33D8"/>
    <w:rsid w:val="00DC36F2"/>
    <w:rsid w:val="00DC3A40"/>
    <w:rsid w:val="00DC743B"/>
    <w:rsid w:val="00DD0440"/>
    <w:rsid w:val="00DD2823"/>
    <w:rsid w:val="00DD2AE2"/>
    <w:rsid w:val="00DD2E70"/>
    <w:rsid w:val="00DD35F8"/>
    <w:rsid w:val="00DD487E"/>
    <w:rsid w:val="00DD50CC"/>
    <w:rsid w:val="00DD6EB0"/>
    <w:rsid w:val="00DD7BBE"/>
    <w:rsid w:val="00DE3878"/>
    <w:rsid w:val="00DE3FC6"/>
    <w:rsid w:val="00DE5D23"/>
    <w:rsid w:val="00DE5F19"/>
    <w:rsid w:val="00DF03A8"/>
    <w:rsid w:val="00DF0660"/>
    <w:rsid w:val="00DF1A43"/>
    <w:rsid w:val="00DF1EBD"/>
    <w:rsid w:val="00DF33EB"/>
    <w:rsid w:val="00DF4005"/>
    <w:rsid w:val="00DF543A"/>
    <w:rsid w:val="00DF6B8E"/>
    <w:rsid w:val="00E069E6"/>
    <w:rsid w:val="00E06E0D"/>
    <w:rsid w:val="00E07107"/>
    <w:rsid w:val="00E15449"/>
    <w:rsid w:val="00E158E9"/>
    <w:rsid w:val="00E20EF8"/>
    <w:rsid w:val="00E234EE"/>
    <w:rsid w:val="00E23C64"/>
    <w:rsid w:val="00E24D08"/>
    <w:rsid w:val="00E2679D"/>
    <w:rsid w:val="00E27AC1"/>
    <w:rsid w:val="00E27E22"/>
    <w:rsid w:val="00E30A5C"/>
    <w:rsid w:val="00E32EB5"/>
    <w:rsid w:val="00E344DE"/>
    <w:rsid w:val="00E34A56"/>
    <w:rsid w:val="00E36250"/>
    <w:rsid w:val="00E36BE1"/>
    <w:rsid w:val="00E36E45"/>
    <w:rsid w:val="00E41D8B"/>
    <w:rsid w:val="00E42296"/>
    <w:rsid w:val="00E42401"/>
    <w:rsid w:val="00E43270"/>
    <w:rsid w:val="00E45782"/>
    <w:rsid w:val="00E45996"/>
    <w:rsid w:val="00E462B7"/>
    <w:rsid w:val="00E5037F"/>
    <w:rsid w:val="00E51647"/>
    <w:rsid w:val="00E538E7"/>
    <w:rsid w:val="00E53EFE"/>
    <w:rsid w:val="00E55D22"/>
    <w:rsid w:val="00E5718E"/>
    <w:rsid w:val="00E622BE"/>
    <w:rsid w:val="00E62835"/>
    <w:rsid w:val="00E635CC"/>
    <w:rsid w:val="00E64764"/>
    <w:rsid w:val="00E655E7"/>
    <w:rsid w:val="00E65CB4"/>
    <w:rsid w:val="00E66153"/>
    <w:rsid w:val="00E70E04"/>
    <w:rsid w:val="00E747CA"/>
    <w:rsid w:val="00E748F1"/>
    <w:rsid w:val="00E754E2"/>
    <w:rsid w:val="00E7621C"/>
    <w:rsid w:val="00E805B8"/>
    <w:rsid w:val="00E80DA7"/>
    <w:rsid w:val="00E80F83"/>
    <w:rsid w:val="00E83498"/>
    <w:rsid w:val="00E84D73"/>
    <w:rsid w:val="00E8504A"/>
    <w:rsid w:val="00E852A4"/>
    <w:rsid w:val="00E85395"/>
    <w:rsid w:val="00E87A43"/>
    <w:rsid w:val="00E90DF5"/>
    <w:rsid w:val="00E91E12"/>
    <w:rsid w:val="00E92A7E"/>
    <w:rsid w:val="00E962EB"/>
    <w:rsid w:val="00EA0355"/>
    <w:rsid w:val="00EA03EC"/>
    <w:rsid w:val="00EA3086"/>
    <w:rsid w:val="00EA495E"/>
    <w:rsid w:val="00EA7342"/>
    <w:rsid w:val="00EA7E8C"/>
    <w:rsid w:val="00EB0170"/>
    <w:rsid w:val="00EB2033"/>
    <w:rsid w:val="00EB23C6"/>
    <w:rsid w:val="00EB337E"/>
    <w:rsid w:val="00EB442C"/>
    <w:rsid w:val="00EB44B2"/>
    <w:rsid w:val="00EB59A3"/>
    <w:rsid w:val="00EB5C62"/>
    <w:rsid w:val="00EB621C"/>
    <w:rsid w:val="00EC0062"/>
    <w:rsid w:val="00EC12EC"/>
    <w:rsid w:val="00EC2FC9"/>
    <w:rsid w:val="00EC4B59"/>
    <w:rsid w:val="00EC5287"/>
    <w:rsid w:val="00EC7332"/>
    <w:rsid w:val="00EC7937"/>
    <w:rsid w:val="00ED0357"/>
    <w:rsid w:val="00ED0583"/>
    <w:rsid w:val="00ED0924"/>
    <w:rsid w:val="00ED09BB"/>
    <w:rsid w:val="00ED138B"/>
    <w:rsid w:val="00ED3996"/>
    <w:rsid w:val="00ED732F"/>
    <w:rsid w:val="00ED7437"/>
    <w:rsid w:val="00EE4774"/>
    <w:rsid w:val="00EE48E1"/>
    <w:rsid w:val="00EE5059"/>
    <w:rsid w:val="00EE6B3A"/>
    <w:rsid w:val="00EE7002"/>
    <w:rsid w:val="00EE778D"/>
    <w:rsid w:val="00EF1A51"/>
    <w:rsid w:val="00EF2631"/>
    <w:rsid w:val="00EF2BE5"/>
    <w:rsid w:val="00EF3742"/>
    <w:rsid w:val="00EF7BD8"/>
    <w:rsid w:val="00F0097A"/>
    <w:rsid w:val="00F01E5C"/>
    <w:rsid w:val="00F022D3"/>
    <w:rsid w:val="00F03F7D"/>
    <w:rsid w:val="00F0441A"/>
    <w:rsid w:val="00F044B5"/>
    <w:rsid w:val="00F13B5B"/>
    <w:rsid w:val="00F14646"/>
    <w:rsid w:val="00F153DE"/>
    <w:rsid w:val="00F176F2"/>
    <w:rsid w:val="00F21273"/>
    <w:rsid w:val="00F21C65"/>
    <w:rsid w:val="00F23703"/>
    <w:rsid w:val="00F23CE5"/>
    <w:rsid w:val="00F253E8"/>
    <w:rsid w:val="00F27F77"/>
    <w:rsid w:val="00F33344"/>
    <w:rsid w:val="00F347B4"/>
    <w:rsid w:val="00F35B4D"/>
    <w:rsid w:val="00F3717D"/>
    <w:rsid w:val="00F376DD"/>
    <w:rsid w:val="00F377A6"/>
    <w:rsid w:val="00F403DA"/>
    <w:rsid w:val="00F40AC0"/>
    <w:rsid w:val="00F40E42"/>
    <w:rsid w:val="00F41F71"/>
    <w:rsid w:val="00F4253B"/>
    <w:rsid w:val="00F42762"/>
    <w:rsid w:val="00F42C4F"/>
    <w:rsid w:val="00F43AE1"/>
    <w:rsid w:val="00F47A8D"/>
    <w:rsid w:val="00F51442"/>
    <w:rsid w:val="00F51B2A"/>
    <w:rsid w:val="00F534EA"/>
    <w:rsid w:val="00F537D6"/>
    <w:rsid w:val="00F54288"/>
    <w:rsid w:val="00F54E79"/>
    <w:rsid w:val="00F553EA"/>
    <w:rsid w:val="00F60668"/>
    <w:rsid w:val="00F60B41"/>
    <w:rsid w:val="00F66050"/>
    <w:rsid w:val="00F666DD"/>
    <w:rsid w:val="00F675EC"/>
    <w:rsid w:val="00F70026"/>
    <w:rsid w:val="00F72E10"/>
    <w:rsid w:val="00F7756B"/>
    <w:rsid w:val="00F82BC7"/>
    <w:rsid w:val="00F83D06"/>
    <w:rsid w:val="00F83FD1"/>
    <w:rsid w:val="00F862A9"/>
    <w:rsid w:val="00F90F4E"/>
    <w:rsid w:val="00F93D61"/>
    <w:rsid w:val="00FA1CB0"/>
    <w:rsid w:val="00FA3289"/>
    <w:rsid w:val="00FB0485"/>
    <w:rsid w:val="00FB0806"/>
    <w:rsid w:val="00FB2016"/>
    <w:rsid w:val="00FB693B"/>
    <w:rsid w:val="00FD2171"/>
    <w:rsid w:val="00FD29B0"/>
    <w:rsid w:val="00FD2F39"/>
    <w:rsid w:val="00FD4138"/>
    <w:rsid w:val="00FD4554"/>
    <w:rsid w:val="00FD585C"/>
    <w:rsid w:val="00FD5E9D"/>
    <w:rsid w:val="00FE2F6B"/>
    <w:rsid w:val="00FE49EB"/>
    <w:rsid w:val="00FE53E2"/>
    <w:rsid w:val="00FE6568"/>
    <w:rsid w:val="00FE6EF0"/>
    <w:rsid w:val="00FE7A9A"/>
    <w:rsid w:val="00FF104A"/>
    <w:rsid w:val="00FF338C"/>
    <w:rsid w:val="00FF37D9"/>
    <w:rsid w:val="00FF4AAA"/>
    <w:rsid w:val="00FF4AB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3B080D5E-8E7E-4548-82F2-CF20C3D3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014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4664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C55CE"/>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5191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6">
    <w:name w:val="heading 6"/>
    <w:basedOn w:val="Normal"/>
    <w:next w:val="Normal"/>
    <w:link w:val="Heading6Char"/>
    <w:uiPriority w:val="9"/>
    <w:semiHidden/>
    <w:unhideWhenUsed/>
    <w:qFormat/>
    <w:rsid w:val="0025191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5191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5191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C3B97"/>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4FA"/>
    <w:pPr>
      <w:ind w:left="720"/>
      <w:contextualSpacing/>
    </w:pPr>
  </w:style>
  <w:style w:type="character" w:customStyle="1" w:styleId="Heading1Char">
    <w:name w:val="Heading 1 Char"/>
    <w:basedOn w:val="DefaultParagraphFont"/>
    <w:link w:val="Heading1"/>
    <w:uiPriority w:val="9"/>
    <w:rsid w:val="006014F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4664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C55CE"/>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5191E"/>
    <w:rPr>
      <w:rFonts w:asciiTheme="majorHAnsi" w:eastAsiaTheme="majorEastAsia" w:hAnsiTheme="majorHAnsi" w:cstheme="majorBidi"/>
      <w:b/>
      <w:bCs/>
      <w:i/>
      <w:iCs/>
      <w:color w:val="4F81BD" w:themeColor="accent1"/>
    </w:rPr>
  </w:style>
  <w:style w:type="character" w:customStyle="1" w:styleId="Heading6Char">
    <w:name w:val="Heading 6 Char"/>
    <w:basedOn w:val="DefaultParagraphFont"/>
    <w:link w:val="Heading6"/>
    <w:uiPriority w:val="9"/>
    <w:semiHidden/>
    <w:rsid w:val="0025191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5191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5191E"/>
    <w:rPr>
      <w:rFonts w:asciiTheme="majorHAnsi" w:eastAsiaTheme="majorEastAsia" w:hAnsiTheme="majorHAnsi" w:cstheme="majorBidi"/>
      <w:color w:val="404040" w:themeColor="text1" w:themeTint="BF"/>
      <w:sz w:val="20"/>
      <w:szCs w:val="20"/>
    </w:rPr>
  </w:style>
  <w:style w:type="paragraph" w:styleId="Footer">
    <w:name w:val="footer"/>
    <w:basedOn w:val="Normal"/>
    <w:link w:val="FooterChar"/>
    <w:uiPriority w:val="99"/>
    <w:rsid w:val="0025191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en-GB"/>
    </w:rPr>
  </w:style>
  <w:style w:type="character" w:customStyle="1" w:styleId="FooterChar">
    <w:name w:val="Footer Char"/>
    <w:basedOn w:val="DefaultParagraphFont"/>
    <w:link w:val="Footer"/>
    <w:uiPriority w:val="99"/>
    <w:rsid w:val="0025191E"/>
    <w:rPr>
      <w:rFonts w:ascii="Times New Roman" w:eastAsia="Times New Roman" w:hAnsi="Times New Roman" w:cs="Times New Roman"/>
      <w:sz w:val="20"/>
      <w:szCs w:val="20"/>
      <w:lang w:val="en-GB"/>
    </w:rPr>
  </w:style>
  <w:style w:type="paragraph" w:customStyle="1" w:styleId="Tableform1tina">
    <w:name w:val="Table form 1 tina"/>
    <w:basedOn w:val="Normal"/>
    <w:rsid w:val="0025191E"/>
    <w:pPr>
      <w:autoSpaceDE w:val="0"/>
      <w:autoSpaceDN w:val="0"/>
      <w:spacing w:before="60" w:after="60" w:line="240" w:lineRule="auto"/>
    </w:pPr>
    <w:rPr>
      <w:rFonts w:ascii="Times New Roman" w:eastAsia="Times New Roman" w:hAnsi="Times New Roman" w:cs="Times New Roman"/>
      <w:b/>
      <w:szCs w:val="20"/>
      <w:lang w:val="en-US"/>
    </w:rPr>
  </w:style>
  <w:style w:type="paragraph" w:styleId="Caption">
    <w:name w:val="caption"/>
    <w:basedOn w:val="Normal"/>
    <w:next w:val="Normal"/>
    <w:qFormat/>
    <w:rsid w:val="0025191E"/>
    <w:pPr>
      <w:autoSpaceDE w:val="0"/>
      <w:autoSpaceDN w:val="0"/>
      <w:spacing w:after="0" w:line="240" w:lineRule="auto"/>
      <w:jc w:val="center"/>
    </w:pPr>
    <w:rPr>
      <w:rFonts w:ascii="Times New Roman" w:eastAsia="Times New Roman" w:hAnsi="Times New Roman" w:cs="Times New Roman"/>
      <w:b/>
      <w:color w:val="0000FF"/>
      <w:sz w:val="28"/>
      <w:szCs w:val="20"/>
      <w:u w:val="single"/>
    </w:rPr>
  </w:style>
  <w:style w:type="paragraph" w:styleId="BodyTextIndent2">
    <w:name w:val="Body Text Indent 2"/>
    <w:basedOn w:val="Normal"/>
    <w:link w:val="BodyTextIndent2Char"/>
    <w:rsid w:val="0025191E"/>
    <w:pPr>
      <w:tabs>
        <w:tab w:val="left" w:pos="284"/>
        <w:tab w:val="left" w:pos="567"/>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40" w:lineRule="exact"/>
      <w:ind w:left="567" w:hanging="567"/>
    </w:pPr>
    <w:rPr>
      <w:rFonts w:ascii="Times New Roman" w:eastAsia="Times New Roman" w:hAnsi="Times New Roman" w:cs="Times New Roman"/>
      <w:b/>
      <w:szCs w:val="20"/>
      <w:lang w:val="en-GB"/>
    </w:rPr>
  </w:style>
  <w:style w:type="character" w:customStyle="1" w:styleId="BodyTextIndent2Char">
    <w:name w:val="Body Text Indent 2 Char"/>
    <w:basedOn w:val="DefaultParagraphFont"/>
    <w:link w:val="BodyTextIndent2"/>
    <w:rsid w:val="0025191E"/>
    <w:rPr>
      <w:rFonts w:ascii="Times New Roman" w:eastAsia="Times New Roman" w:hAnsi="Times New Roman" w:cs="Times New Roman"/>
      <w:b/>
      <w:szCs w:val="20"/>
      <w:lang w:val="en-GB"/>
    </w:rPr>
  </w:style>
  <w:style w:type="paragraph" w:styleId="BlockText">
    <w:name w:val="Block Text"/>
    <w:basedOn w:val="Normal"/>
    <w:rsid w:val="0025191E"/>
    <w:pPr>
      <w:tabs>
        <w:tab w:val="left" w:pos="284"/>
        <w:tab w:val="left" w:pos="567"/>
        <w:tab w:val="left" w:pos="851"/>
        <w:tab w:val="left" w:pos="1134"/>
        <w:tab w:val="left" w:pos="1418"/>
        <w:tab w:val="left" w:pos="1701"/>
        <w:tab w:val="left" w:pos="1985"/>
        <w:tab w:val="left" w:pos="2268"/>
        <w:tab w:val="left" w:pos="2552"/>
        <w:tab w:val="left" w:pos="2736"/>
        <w:tab w:val="left" w:pos="2835"/>
        <w:tab w:val="left" w:pos="3119"/>
        <w:tab w:val="left" w:pos="3402"/>
        <w:tab w:val="left" w:pos="3686"/>
        <w:tab w:val="left" w:pos="3969"/>
        <w:tab w:val="left" w:pos="4253"/>
        <w:tab w:val="left" w:pos="4536"/>
        <w:tab w:val="left" w:pos="4820"/>
        <w:tab w:val="left" w:pos="5103"/>
        <w:tab w:val="left" w:pos="5328"/>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656"/>
      </w:tabs>
      <w:autoSpaceDE w:val="0"/>
      <w:autoSpaceDN w:val="0"/>
      <w:spacing w:after="0" w:line="220" w:lineRule="exact"/>
      <w:ind w:left="709" w:right="-144"/>
    </w:pPr>
    <w:rPr>
      <w:rFonts w:ascii="Times New Roman" w:eastAsia="Times New Roman" w:hAnsi="Times New Roman" w:cs="Times New Roman"/>
      <w:b/>
      <w:sz w:val="24"/>
      <w:szCs w:val="20"/>
      <w:lang w:val="en-US"/>
    </w:rPr>
  </w:style>
  <w:style w:type="paragraph" w:styleId="Header">
    <w:name w:val="header"/>
    <w:basedOn w:val="Normal"/>
    <w:link w:val="HeaderChar"/>
    <w:rsid w:val="0025191E"/>
    <w:pPr>
      <w:tabs>
        <w:tab w:val="center" w:pos="4153"/>
        <w:tab w:val="right" w:pos="8306"/>
      </w:tabs>
      <w:autoSpaceDE w:val="0"/>
      <w:autoSpaceDN w:val="0"/>
      <w:spacing w:after="0" w:line="240" w:lineRule="auto"/>
    </w:pPr>
    <w:rPr>
      <w:rFonts w:ascii="Times New Roman" w:eastAsia="Times New Roman" w:hAnsi="Times New Roman" w:cs="Times New Roman"/>
      <w:sz w:val="20"/>
      <w:szCs w:val="20"/>
      <w:lang w:val="en-GB"/>
    </w:rPr>
  </w:style>
  <w:style w:type="character" w:customStyle="1" w:styleId="HeaderChar">
    <w:name w:val="Header Char"/>
    <w:basedOn w:val="DefaultParagraphFont"/>
    <w:link w:val="Header"/>
    <w:rsid w:val="0025191E"/>
    <w:rPr>
      <w:rFonts w:ascii="Times New Roman" w:eastAsia="Times New Roman" w:hAnsi="Times New Roman" w:cs="Times New Roman"/>
      <w:sz w:val="20"/>
      <w:szCs w:val="20"/>
      <w:lang w:val="en-GB"/>
    </w:rPr>
  </w:style>
  <w:style w:type="paragraph" w:styleId="BodyText3">
    <w:name w:val="Body Text 3"/>
    <w:basedOn w:val="Normal"/>
    <w:link w:val="BodyText3Char"/>
    <w:rsid w:val="0025191E"/>
    <w:pPr>
      <w:spacing w:after="0" w:line="240" w:lineRule="auto"/>
    </w:pPr>
    <w:rPr>
      <w:rFonts w:ascii="Times New Roman" w:eastAsia="Times New Roman" w:hAnsi="Times New Roman" w:cs="Times New Roman"/>
      <w:b/>
      <w:bCs/>
      <w:sz w:val="24"/>
      <w:szCs w:val="24"/>
    </w:rPr>
  </w:style>
  <w:style w:type="character" w:customStyle="1" w:styleId="BodyText3Char">
    <w:name w:val="Body Text 3 Char"/>
    <w:basedOn w:val="DefaultParagraphFont"/>
    <w:link w:val="BodyText3"/>
    <w:rsid w:val="0025191E"/>
    <w:rPr>
      <w:rFonts w:ascii="Times New Roman" w:eastAsia="Times New Roman" w:hAnsi="Times New Roman" w:cs="Times New Roman"/>
      <w:b/>
      <w:bCs/>
      <w:sz w:val="24"/>
      <w:szCs w:val="24"/>
    </w:rPr>
  </w:style>
  <w:style w:type="character" w:styleId="Hyperlink">
    <w:name w:val="Hyperlink"/>
    <w:rsid w:val="0025191E"/>
    <w:rPr>
      <w:color w:val="0000FF"/>
      <w:u w:val="single"/>
    </w:rPr>
  </w:style>
  <w:style w:type="character" w:styleId="PageNumber">
    <w:name w:val="page number"/>
    <w:basedOn w:val="DefaultParagraphFont"/>
    <w:rsid w:val="0025191E"/>
  </w:style>
  <w:style w:type="character" w:customStyle="1" w:styleId="Heading9Char">
    <w:name w:val="Heading 9 Char"/>
    <w:basedOn w:val="DefaultParagraphFont"/>
    <w:link w:val="Heading9"/>
    <w:uiPriority w:val="9"/>
    <w:semiHidden/>
    <w:rsid w:val="001C3B97"/>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uiPriority w:val="99"/>
    <w:semiHidden/>
    <w:unhideWhenUsed/>
    <w:rsid w:val="001C3B97"/>
    <w:pPr>
      <w:spacing w:after="120"/>
    </w:pPr>
  </w:style>
  <w:style w:type="character" w:customStyle="1" w:styleId="BodyTextChar">
    <w:name w:val="Body Text Char"/>
    <w:basedOn w:val="DefaultParagraphFont"/>
    <w:link w:val="BodyText"/>
    <w:uiPriority w:val="99"/>
    <w:semiHidden/>
    <w:rsid w:val="001C3B97"/>
  </w:style>
  <w:style w:type="paragraph" w:styleId="BodyText2">
    <w:name w:val="Body Text 2"/>
    <w:basedOn w:val="Normal"/>
    <w:link w:val="BodyText2Char"/>
    <w:uiPriority w:val="99"/>
    <w:semiHidden/>
    <w:unhideWhenUsed/>
    <w:rsid w:val="001C3B97"/>
    <w:pPr>
      <w:spacing w:after="120" w:line="480" w:lineRule="auto"/>
    </w:pPr>
  </w:style>
  <w:style w:type="character" w:customStyle="1" w:styleId="BodyText2Char">
    <w:name w:val="Body Text 2 Char"/>
    <w:basedOn w:val="DefaultParagraphFont"/>
    <w:link w:val="BodyText2"/>
    <w:uiPriority w:val="99"/>
    <w:semiHidden/>
    <w:rsid w:val="001C3B97"/>
  </w:style>
  <w:style w:type="paragraph" w:styleId="NormalWeb">
    <w:name w:val="Normal (Web)"/>
    <w:basedOn w:val="Normal"/>
    <w:unhideWhenUsed/>
    <w:rsid w:val="009B2A1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qFormat/>
    <w:rsid w:val="009B2A1A"/>
    <w:rPr>
      <w:b/>
      <w:bCs/>
    </w:rPr>
  </w:style>
  <w:style w:type="character" w:customStyle="1" w:styleId="skypec2ctextspan">
    <w:name w:val="skype_c2c_text_span"/>
    <w:basedOn w:val="DefaultParagraphFont"/>
    <w:rsid w:val="009B2A1A"/>
  </w:style>
  <w:style w:type="character" w:customStyle="1" w:styleId="red">
    <w:name w:val="red"/>
    <w:basedOn w:val="DefaultParagraphFont"/>
    <w:rsid w:val="00150F25"/>
  </w:style>
  <w:style w:type="character" w:styleId="Emphasis">
    <w:name w:val="Emphasis"/>
    <w:basedOn w:val="DefaultParagraphFont"/>
    <w:qFormat/>
    <w:rsid w:val="00150F25"/>
    <w:rPr>
      <w:i/>
      <w:iCs/>
    </w:rPr>
  </w:style>
  <w:style w:type="paragraph" w:styleId="BalloonText">
    <w:name w:val="Balloon Text"/>
    <w:basedOn w:val="Normal"/>
    <w:link w:val="BalloonTextChar"/>
    <w:uiPriority w:val="99"/>
    <w:semiHidden/>
    <w:unhideWhenUsed/>
    <w:rsid w:val="00DD48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48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225563">
      <w:bodyDiv w:val="1"/>
      <w:marLeft w:val="0"/>
      <w:marRight w:val="0"/>
      <w:marTop w:val="0"/>
      <w:marBottom w:val="0"/>
      <w:divBdr>
        <w:top w:val="none" w:sz="0" w:space="0" w:color="auto"/>
        <w:left w:val="none" w:sz="0" w:space="0" w:color="auto"/>
        <w:bottom w:val="none" w:sz="0" w:space="0" w:color="auto"/>
        <w:right w:val="none" w:sz="0" w:space="0" w:color="auto"/>
      </w:divBdr>
    </w:div>
    <w:div w:id="458305509">
      <w:bodyDiv w:val="1"/>
      <w:marLeft w:val="0"/>
      <w:marRight w:val="0"/>
      <w:marTop w:val="0"/>
      <w:marBottom w:val="0"/>
      <w:divBdr>
        <w:top w:val="none" w:sz="0" w:space="0" w:color="auto"/>
        <w:left w:val="none" w:sz="0" w:space="0" w:color="auto"/>
        <w:bottom w:val="none" w:sz="0" w:space="0" w:color="auto"/>
        <w:right w:val="none" w:sz="0" w:space="0" w:color="auto"/>
      </w:divBdr>
    </w:div>
    <w:div w:id="926692451">
      <w:bodyDiv w:val="1"/>
      <w:marLeft w:val="0"/>
      <w:marRight w:val="0"/>
      <w:marTop w:val="0"/>
      <w:marBottom w:val="0"/>
      <w:divBdr>
        <w:top w:val="none" w:sz="0" w:space="0" w:color="auto"/>
        <w:left w:val="none" w:sz="0" w:space="0" w:color="auto"/>
        <w:bottom w:val="none" w:sz="0" w:space="0" w:color="auto"/>
        <w:right w:val="none" w:sz="0" w:space="0" w:color="auto"/>
      </w:divBdr>
    </w:div>
    <w:div w:id="2144808584">
      <w:bodyDiv w:val="1"/>
      <w:marLeft w:val="0"/>
      <w:marRight w:val="0"/>
      <w:marTop w:val="0"/>
      <w:marBottom w:val="0"/>
      <w:divBdr>
        <w:top w:val="none" w:sz="0" w:space="0" w:color="auto"/>
        <w:left w:val="none" w:sz="0" w:space="0" w:color="auto"/>
        <w:bottom w:val="none" w:sz="0" w:space="0" w:color="auto"/>
        <w:right w:val="none" w:sz="0" w:space="0" w:color="auto"/>
      </w:divBdr>
      <w:divsChild>
        <w:div w:id="1551114547">
          <w:marLeft w:val="0"/>
          <w:marRight w:val="0"/>
          <w:marTop w:val="0"/>
          <w:marBottom w:val="0"/>
          <w:divBdr>
            <w:top w:val="none" w:sz="0" w:space="0" w:color="auto"/>
            <w:left w:val="none" w:sz="0" w:space="0" w:color="auto"/>
            <w:bottom w:val="none" w:sz="0" w:space="0" w:color="auto"/>
            <w:right w:val="none" w:sz="0" w:space="0" w:color="auto"/>
          </w:divBdr>
        </w:div>
        <w:div w:id="1172063620">
          <w:marLeft w:val="0"/>
          <w:marRight w:val="0"/>
          <w:marTop w:val="0"/>
          <w:marBottom w:val="0"/>
          <w:divBdr>
            <w:top w:val="none" w:sz="0" w:space="0" w:color="auto"/>
            <w:left w:val="none" w:sz="0" w:space="0" w:color="auto"/>
            <w:bottom w:val="none" w:sz="0" w:space="0" w:color="auto"/>
            <w:right w:val="none" w:sz="0" w:space="0" w:color="auto"/>
          </w:divBdr>
        </w:div>
        <w:div w:id="1794210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aroline.rooney@tcd.ie" TargetMode="External"/><Relationship Id="rId5" Type="http://schemas.openxmlformats.org/officeDocument/2006/relationships/footnotes" Target="footnotes.xml"/><Relationship Id="rId10" Type="http://schemas.openxmlformats.org/officeDocument/2006/relationships/hyperlink" Target="http://www.nursing-midwifery.tcd.ie/research/assets/pdf/Lone-Worker-Guidelines.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16</Pages>
  <Words>3539</Words>
  <Characters>20175</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TCD</Company>
  <LinksUpToDate>false</LinksUpToDate>
  <CharactersWithSpaces>23667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Ruth May</cp:lastModifiedBy>
  <cp:revision>7</cp:revision>
  <dcterms:created xsi:type="dcterms:W3CDTF">2016-07-12T09:49:00Z</dcterms:created>
  <dcterms:modified xsi:type="dcterms:W3CDTF">2016-07-15T15:21:00Z</dcterms:modified>
</cp:coreProperties>
</file>